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C3061" w14:textId="168414D3" w:rsidR="00260021" w:rsidRPr="00205A19" w:rsidRDefault="00453AF5">
      <w:pPr>
        <w:rPr>
          <w:sz w:val="28"/>
          <w:szCs w:val="28"/>
        </w:rPr>
      </w:pPr>
      <w:r>
        <w:rPr>
          <w:sz w:val="28"/>
          <w:szCs w:val="28"/>
        </w:rPr>
        <w:t xml:space="preserve">Draft - </w:t>
      </w:r>
      <w:r w:rsidR="00260021" w:rsidRPr="00205A19">
        <w:rPr>
          <w:sz w:val="28"/>
          <w:szCs w:val="28"/>
        </w:rPr>
        <w:t xml:space="preserve">Wet Meadow/Grassland Definition </w:t>
      </w:r>
      <w:r w:rsidR="00047D01" w:rsidRPr="00205A19">
        <w:rPr>
          <w:sz w:val="28"/>
          <w:szCs w:val="28"/>
        </w:rPr>
        <w:t xml:space="preserve">Resolution </w:t>
      </w:r>
      <w:r w:rsidR="00260021" w:rsidRPr="00205A19">
        <w:rPr>
          <w:sz w:val="28"/>
          <w:szCs w:val="28"/>
        </w:rPr>
        <w:t xml:space="preserve">and Importance of Inclusion in Existing and Future PRRIP Land Complexes </w:t>
      </w:r>
    </w:p>
    <w:p w14:paraId="7B1D93C2" w14:textId="3D985690" w:rsidR="00484E68" w:rsidRDefault="00484E68">
      <w:r w:rsidRPr="00205A19">
        <w:rPr>
          <w:b/>
          <w:bCs/>
        </w:rPr>
        <w:t>Purpose:</w:t>
      </w:r>
      <w:r>
        <w:t xml:space="preserve">  </w:t>
      </w:r>
      <w:r w:rsidR="0065074A">
        <w:t xml:space="preserve">Provide the GC with sufficient information to </w:t>
      </w:r>
      <w:ins w:id="0" w:author="Scheel, Kara" w:date="2024-07-15T19:14:00Z" w16du:dateUtc="2024-07-16T01:14:00Z">
        <w:r w:rsidR="001A7679">
          <w:t xml:space="preserve">continue to </w:t>
        </w:r>
      </w:ins>
      <w:r w:rsidR="0065074A">
        <w:t>evaluate</w:t>
      </w:r>
      <w:r>
        <w:t xml:space="preserve"> </w:t>
      </w:r>
      <w:ins w:id="1" w:author="Scheel, Kara" w:date="2024-07-15T18:43:00Z" w16du:dateUtc="2024-07-16T00:43:00Z">
        <w:r w:rsidR="00EE489E">
          <w:t xml:space="preserve">other potential </w:t>
        </w:r>
      </w:ins>
      <w:r>
        <w:t xml:space="preserve">management options </w:t>
      </w:r>
      <w:del w:id="2" w:author="Scheel, Kara" w:date="2024-07-15T18:43:00Z" w16du:dateUtc="2024-07-16T00:43:00Z">
        <w:r w:rsidDel="00EE489E">
          <w:delText xml:space="preserve">different </w:delText>
        </w:r>
      </w:del>
      <w:r>
        <w:t>than the current</w:t>
      </w:r>
      <w:ins w:id="3" w:author="Scheel, Kara" w:date="2024-07-15T18:43:00Z" w16du:dateUtc="2024-07-16T00:43:00Z">
        <w:r w:rsidR="00EE489E">
          <w:t>ly used</w:t>
        </w:r>
      </w:ins>
      <w:r>
        <w:t xml:space="preserve"> grazing regime identified in the </w:t>
      </w:r>
      <w:r w:rsidR="0065074A">
        <w:t xml:space="preserve">Restoration and </w:t>
      </w:r>
      <w:r>
        <w:t xml:space="preserve">Management Framework. </w:t>
      </w:r>
    </w:p>
    <w:p w14:paraId="5FCAE340" w14:textId="1313D6A1" w:rsidR="00260021" w:rsidRDefault="00260021">
      <w:r w:rsidRPr="00205A19">
        <w:rPr>
          <w:b/>
          <w:bCs/>
        </w:rPr>
        <w:t>Objective:</w:t>
      </w:r>
      <w:r>
        <w:t xml:space="preserve"> </w:t>
      </w:r>
      <w:r w:rsidR="00ED7C12">
        <w:t xml:space="preserve">Identify </w:t>
      </w:r>
      <w:del w:id="4" w:author="Scheel, Kara" w:date="2024-07-15T19:14:00Z" w16du:dateUtc="2024-07-16T01:14:00Z">
        <w:r w:rsidR="00ED7C12" w:rsidDel="001A7679">
          <w:delText>any</w:delText>
        </w:r>
        <w:r w:rsidDel="001A7679">
          <w:delText xml:space="preserve"> remaining </w:delText>
        </w:r>
      </w:del>
      <w:r>
        <w:t>concerns/issues with wet meadow definition, grassland importance and buffers within PRRIP habitat complexes</w:t>
      </w:r>
      <w:r w:rsidR="001A4807">
        <w:t xml:space="preserve"> to inform</w:t>
      </w:r>
      <w:r w:rsidR="00531769">
        <w:t xml:space="preserve"> a policy decision on </w:t>
      </w:r>
      <w:r w:rsidR="00F40BA1">
        <w:t xml:space="preserve">a transition </w:t>
      </w:r>
      <w:r w:rsidR="001A4807">
        <w:t xml:space="preserve">from a focus on </w:t>
      </w:r>
      <w:r w:rsidR="00531769">
        <w:t xml:space="preserve">research/science </w:t>
      </w:r>
      <w:r w:rsidR="001A4807">
        <w:t xml:space="preserve">to a </w:t>
      </w:r>
      <w:r w:rsidR="003A2D9A">
        <w:t>management program based on characteristics of individual we</w:t>
      </w:r>
      <w:r w:rsidR="00A00D8C">
        <w:t>t</w:t>
      </w:r>
      <w:r w:rsidR="003A2D9A">
        <w:t xml:space="preserve"> meadow/grassland parcels which can be carried over into subsequent increments or extensions.</w:t>
      </w:r>
      <w:r w:rsidR="00531769">
        <w:t xml:space="preserve"> </w:t>
      </w:r>
    </w:p>
    <w:p w14:paraId="3A863485" w14:textId="52557B0D" w:rsidR="00260021" w:rsidRDefault="00784B5F">
      <w:r w:rsidRPr="00205A19">
        <w:rPr>
          <w:b/>
          <w:bCs/>
        </w:rPr>
        <w:t>Narrative</w:t>
      </w:r>
      <w:r>
        <w:t>:</w:t>
      </w:r>
    </w:p>
    <w:p w14:paraId="0BB6AD2B" w14:textId="6C22F534" w:rsidR="00531769" w:rsidRDefault="00784B5F">
      <w:r>
        <w:t>The P</w:t>
      </w:r>
      <w:r w:rsidR="006E2CA8">
        <w:t>RRIP</w:t>
      </w:r>
      <w:r>
        <w:t xml:space="preserve"> </w:t>
      </w:r>
      <w:r w:rsidR="00577703">
        <w:t>was</w:t>
      </w:r>
      <w:r>
        <w:t xml:space="preserve"> to acquire </w:t>
      </w:r>
      <w:r w:rsidR="00531769">
        <w:t xml:space="preserve">within the first </w:t>
      </w:r>
      <w:r w:rsidR="00ED7C12">
        <w:t>increment 9200</w:t>
      </w:r>
      <w:r w:rsidR="003A2D9A">
        <w:t xml:space="preserve"> acres of land that approximates the definitions of a</w:t>
      </w:r>
      <w:r w:rsidR="00531769">
        <w:t xml:space="preserve"> habitat complex</w:t>
      </w:r>
      <w:r w:rsidR="003A2D9A">
        <w:t xml:space="preserve"> as defined in Table 1 of the Land Plan.  One component of that complex definition is wet meadows that are native grasslands with </w:t>
      </w:r>
      <w:r>
        <w:t>some area having a saturated root zone 5-12.5% of the time (</w:t>
      </w:r>
      <w:r w:rsidR="00130707">
        <w:t>i.e.,</w:t>
      </w:r>
      <w:r>
        <w:t xml:space="preserve"> wetland).  With no specifically defined percentage of the area that needs to be wetland there is substantial variation in what may constitute a wet meadow.  The wet meadow </w:t>
      </w:r>
      <w:r w:rsidR="00577703">
        <w:t xml:space="preserve">hydrology </w:t>
      </w:r>
      <w:r>
        <w:t>studies undertaken by the P</w:t>
      </w:r>
      <w:r w:rsidR="00577703">
        <w:t>RRIP</w:t>
      </w:r>
      <w:r>
        <w:t xml:space="preserve"> clearly </w:t>
      </w:r>
      <w:r w:rsidR="00577703">
        <w:t>document this variation.</w:t>
      </w:r>
      <w:r>
        <w:t xml:space="preserve">  In addition</w:t>
      </w:r>
      <w:r w:rsidR="00577703">
        <w:t xml:space="preserve"> to the hydrology studies </w:t>
      </w:r>
      <w:r>
        <w:t xml:space="preserve">restoration projects </w:t>
      </w:r>
      <w:r w:rsidR="00577703">
        <w:t xml:space="preserve">on various parcels </w:t>
      </w:r>
      <w:r>
        <w:t xml:space="preserve">have created additional wetland </w:t>
      </w:r>
      <w:commentRangeStart w:id="5"/>
      <w:r>
        <w:t>swales</w:t>
      </w:r>
      <w:commentRangeEnd w:id="5"/>
      <w:r w:rsidR="00EE489E">
        <w:rPr>
          <w:rStyle w:val="CommentReference"/>
        </w:rPr>
        <w:commentReference w:id="5"/>
      </w:r>
      <w:r>
        <w:t xml:space="preserve"> within in surrounding upland grasslands with</w:t>
      </w:r>
      <w:r w:rsidR="00577703">
        <w:t xml:space="preserve"> varia</w:t>
      </w:r>
      <w:r w:rsidR="00E1013E">
        <w:t>ble but limited</w:t>
      </w:r>
      <w:r>
        <w:t xml:space="preserve"> response by whooping cranes.  </w:t>
      </w:r>
      <w:ins w:id="6" w:author="Scheel, Kara" w:date="2024-07-11T07:43:00Z" w16du:dateUtc="2024-07-11T13:43:00Z">
        <w:r w:rsidR="00951396">
          <w:t xml:space="preserve">A </w:t>
        </w:r>
      </w:ins>
      <w:commentRangeStart w:id="7"/>
      <w:del w:id="8" w:author="Scheel, Kara" w:date="2024-07-11T07:43:00Z" w16du:dateUtc="2024-07-11T13:43:00Z">
        <w:r w:rsidR="00577703" w:rsidRPr="00951396" w:rsidDel="00951396">
          <w:delText>R</w:delText>
        </w:r>
      </w:del>
      <w:ins w:id="9" w:author="Scheel, Kara" w:date="2024-07-11T07:43:00Z" w16du:dateUtc="2024-07-11T13:43:00Z">
        <w:r w:rsidR="00951396">
          <w:t>r</w:t>
        </w:r>
      </w:ins>
      <w:r w:rsidR="006E2CA8" w:rsidRPr="00951396">
        <w:t>ecent analysis on crane habitat selection done in different manners points to the fact that whooping cranes select for wetlands but have limited use of upland grasslands, this same pattern i</w:t>
      </w:r>
      <w:r w:rsidR="00577703" w:rsidRPr="00951396">
        <w:t>s</w:t>
      </w:r>
      <w:r w:rsidR="006E2CA8" w:rsidRPr="00951396">
        <w:t xml:space="preserve"> seen throughout the flyway</w:t>
      </w:r>
      <w:r w:rsidR="00E1013E" w:rsidRPr="00951396">
        <w:t>.</w:t>
      </w:r>
      <w:commentRangeEnd w:id="7"/>
      <w:r w:rsidR="00951396">
        <w:rPr>
          <w:rStyle w:val="CommentReference"/>
        </w:rPr>
        <w:commentReference w:id="7"/>
      </w:r>
      <w:r w:rsidR="006E2CA8">
        <w:t xml:space="preserve"> </w:t>
      </w:r>
      <w:del w:id="10" w:author="Scheel, Kara" w:date="2024-07-11T07:43:00Z" w16du:dateUtc="2024-07-11T13:43:00Z">
        <w:r w:rsidR="003E3811" w:rsidDel="00951396">
          <w:delText>It is the belief of the</w:delText>
        </w:r>
      </w:del>
      <w:ins w:id="11" w:author="Scheel, Kara" w:date="2024-07-11T07:44:00Z" w16du:dateUtc="2024-07-11T13:44:00Z">
        <w:r w:rsidR="00951396">
          <w:t>Regardless of WHCR use and selection of wet</w:t>
        </w:r>
        <w:r w:rsidR="00882002">
          <w:t>lands</w:t>
        </w:r>
        <w:r w:rsidR="00951396">
          <w:t xml:space="preserve"> in the AHR, </w:t>
        </w:r>
      </w:ins>
      <w:ins w:id="12" w:author="Scheel, Kara" w:date="2024-07-15T19:13:00Z" w16du:dateUtc="2024-07-16T01:13:00Z">
        <w:r w:rsidR="001A7679">
          <w:t>t</w:t>
        </w:r>
      </w:ins>
      <w:ins w:id="13" w:author="Scheel, Kara" w:date="2024-07-11T07:43:00Z" w16du:dateUtc="2024-07-11T13:43:00Z">
        <w:r w:rsidR="00951396">
          <w:t>he</w:t>
        </w:r>
      </w:ins>
      <w:r w:rsidR="003E3811">
        <w:t xml:space="preserve"> TAC</w:t>
      </w:r>
      <w:ins w:id="14" w:author="Scheel, Kara" w:date="2024-07-11T07:43:00Z" w16du:dateUtc="2024-07-11T13:43:00Z">
        <w:r w:rsidR="00951396">
          <w:t xml:space="preserve"> recognizes</w:t>
        </w:r>
      </w:ins>
      <w:r w:rsidR="003E3811">
        <w:t xml:space="preserve"> </w:t>
      </w:r>
      <w:del w:id="15" w:author="Scheel, Kara" w:date="2024-07-11T07:45:00Z" w16du:dateUtc="2024-07-11T13:45:00Z">
        <w:r w:rsidR="003E3811" w:rsidDel="00882002">
          <w:delText xml:space="preserve">that we have enough knowledge of wet </w:delText>
        </w:r>
        <w:r w:rsidR="00ED7C12" w:rsidDel="00882002">
          <w:delText>meadows function</w:delText>
        </w:r>
        <w:r w:rsidR="003E3811" w:rsidDel="00882002">
          <w:delText xml:space="preserve"> </w:delText>
        </w:r>
        <w:r w:rsidR="006930DE" w:rsidDel="00882002">
          <w:delText xml:space="preserve">and that they </w:delText>
        </w:r>
      </w:del>
      <w:ins w:id="16" w:author="Scheel, Kara" w:date="2024-07-11T07:45:00Z" w16du:dateUtc="2024-07-11T13:45:00Z">
        <w:r w:rsidR="00882002">
          <w:t>the value</w:t>
        </w:r>
      </w:ins>
      <w:ins w:id="17" w:author="Scheel, Kara" w:date="2024-07-15T19:13:00Z" w16du:dateUtc="2024-07-16T01:13:00Z">
        <w:r w:rsidR="001A7679">
          <w:t xml:space="preserve"> of wet meado</w:t>
        </w:r>
      </w:ins>
      <w:ins w:id="18" w:author="Scheel, Kara" w:date="2024-07-15T19:14:00Z" w16du:dateUtc="2024-07-16T01:14:00Z">
        <w:r w:rsidR="001A7679">
          <w:t>ws</w:t>
        </w:r>
      </w:ins>
      <w:del w:id="19" w:author="Scheel, Kara" w:date="2024-07-11T07:45:00Z" w16du:dateUtc="2024-07-11T13:45:00Z">
        <w:r w:rsidR="00047D01" w:rsidDel="00882002">
          <w:delText>se</w:delText>
        </w:r>
      </w:del>
      <w:del w:id="20" w:author="Scheel, Kara" w:date="2024-07-11T07:46:00Z" w16du:dateUtc="2024-07-11T13:46:00Z">
        <w:r w:rsidR="00047D01" w:rsidDel="00882002">
          <w:delText>rve</w:delText>
        </w:r>
      </w:del>
      <w:r w:rsidR="00047D01">
        <w:t xml:space="preserve"> as important feeding/loafing areas for WHCR’s </w:t>
      </w:r>
      <w:del w:id="21" w:author="Scheel, Kara" w:date="2024-07-11T07:45:00Z" w16du:dateUtc="2024-07-11T13:45:00Z">
        <w:r w:rsidR="00047D01" w:rsidDel="00882002">
          <w:delText xml:space="preserve">and SHCR’s </w:delText>
        </w:r>
      </w:del>
      <w:r w:rsidR="00047D01">
        <w:t>as well as important habitat for other species of concern</w:t>
      </w:r>
      <w:r w:rsidR="00577703">
        <w:t xml:space="preserve"> and should be managed to their highest </w:t>
      </w:r>
      <w:r w:rsidR="00ED7C12">
        <w:t xml:space="preserve">potential. </w:t>
      </w:r>
      <w:r w:rsidR="009B7909">
        <w:t xml:space="preserve">We </w:t>
      </w:r>
      <w:r w:rsidR="000A096E">
        <w:t xml:space="preserve">recognize every site should be considered individually for development of specific management regimes including </w:t>
      </w:r>
      <w:commentRangeStart w:id="22"/>
      <w:ins w:id="23" w:author="Scheel, Kara" w:date="2024-07-15T19:15:00Z" w16du:dateUtc="2024-07-16T01:15:00Z">
        <w:r w:rsidR="001A7679">
          <w:t>the continued grazing regime and</w:t>
        </w:r>
      </w:ins>
      <w:commentRangeEnd w:id="22"/>
      <w:ins w:id="24" w:author="Scheel, Kara" w:date="2024-07-15T19:17:00Z" w16du:dateUtc="2024-07-16T01:17:00Z">
        <w:r w:rsidR="001A7679">
          <w:rPr>
            <w:rStyle w:val="CommentReference"/>
          </w:rPr>
          <w:commentReference w:id="22"/>
        </w:r>
      </w:ins>
      <w:ins w:id="25" w:author="Scheel, Kara" w:date="2024-07-15T19:15:00Z" w16du:dateUtc="2024-07-16T01:15:00Z">
        <w:r w:rsidR="001A7679">
          <w:t xml:space="preserve"> </w:t>
        </w:r>
      </w:ins>
      <w:r w:rsidR="003E3811">
        <w:t>modified grazing regimes for the benefit of flora and fauna.</w:t>
      </w:r>
    </w:p>
    <w:p w14:paraId="1305A569" w14:textId="77777777" w:rsidR="00577703" w:rsidRDefault="00577703" w:rsidP="00531769"/>
    <w:p w14:paraId="0E78EBD2" w14:textId="1262B2AB" w:rsidR="00ED7C12" w:rsidRPr="00205A19" w:rsidRDefault="00ED7C12" w:rsidP="00531769">
      <w:pPr>
        <w:rPr>
          <w:b/>
          <w:bCs/>
        </w:rPr>
      </w:pPr>
      <w:r w:rsidRPr="00205A19">
        <w:rPr>
          <w:b/>
          <w:bCs/>
        </w:rPr>
        <w:t>Background:</w:t>
      </w:r>
    </w:p>
    <w:p w14:paraId="578126EC" w14:textId="0A8ADD56" w:rsidR="006E2CA8" w:rsidRDefault="00ED7C12" w:rsidP="00531769">
      <w:pPr>
        <w:rPr>
          <w:kern w:val="0"/>
          <w14:ligatures w14:val="none"/>
        </w:rPr>
      </w:pPr>
      <w:r>
        <w:rPr>
          <w:kern w:val="0"/>
          <w14:ligatures w14:val="none"/>
        </w:rPr>
        <w:t>All</w:t>
      </w:r>
      <w:r w:rsidR="006E2CA8">
        <w:rPr>
          <w:kern w:val="0"/>
          <w14:ligatures w14:val="none"/>
        </w:rPr>
        <w:t xml:space="preserve"> lands purchased by the PRRIP were vetted </w:t>
      </w:r>
      <w:r w:rsidR="00A00D8C">
        <w:rPr>
          <w:kern w:val="0"/>
          <w14:ligatures w14:val="none"/>
        </w:rPr>
        <w:t xml:space="preserve">through the Land Evaluation Process </w:t>
      </w:r>
      <w:r w:rsidR="006E2CA8">
        <w:rPr>
          <w:kern w:val="0"/>
          <w14:ligatures w14:val="none"/>
        </w:rPr>
        <w:t>by a subset of the Land Committee</w:t>
      </w:r>
      <w:r w:rsidR="00577703">
        <w:rPr>
          <w:kern w:val="0"/>
          <w14:ligatures w14:val="none"/>
        </w:rPr>
        <w:t>,</w:t>
      </w:r>
      <w:r w:rsidR="006E2CA8">
        <w:rPr>
          <w:kern w:val="0"/>
          <w14:ligatures w14:val="none"/>
        </w:rPr>
        <w:t xml:space="preserve"> ultimately approved by consensus of the Land Committee and then consensus of the Governance Committee.  The Land Plan recognizes that there were differences in </w:t>
      </w:r>
      <w:r w:rsidR="00577703">
        <w:rPr>
          <w:kern w:val="0"/>
          <w14:ligatures w14:val="none"/>
        </w:rPr>
        <w:t xml:space="preserve">opinion of how important the exact habitat complex definition was to </w:t>
      </w:r>
      <w:r w:rsidR="00130707">
        <w:rPr>
          <w:kern w:val="0"/>
          <w14:ligatures w14:val="none"/>
        </w:rPr>
        <w:t>meet</w:t>
      </w:r>
      <w:r w:rsidR="00577703">
        <w:rPr>
          <w:kern w:val="0"/>
          <w14:ligatures w14:val="none"/>
        </w:rPr>
        <w:t xml:space="preserve"> the needs of the species and specifically states flexibility is needed when considering lands for purchase and that adaptive management may modify management actions. </w:t>
      </w:r>
      <w:r w:rsidR="00E1013E">
        <w:rPr>
          <w:kern w:val="0"/>
          <w14:ligatures w14:val="none"/>
        </w:rPr>
        <w:t xml:space="preserve"> Since all acres purchased by the PRRIP count towards the Goals and Objectives of the PRRIP</w:t>
      </w:r>
      <w:ins w:id="26" w:author="Scheel, Kara" w:date="2024-07-10T10:00:00Z" w16du:dateUtc="2024-07-10T16:00:00Z">
        <w:r w:rsidR="00F81934">
          <w:rPr>
            <w:kern w:val="0"/>
            <w14:ligatures w14:val="none"/>
          </w:rPr>
          <w:t>,</w:t>
        </w:r>
      </w:ins>
      <w:r w:rsidR="00E1013E">
        <w:rPr>
          <w:kern w:val="0"/>
          <w14:ligatures w14:val="none"/>
        </w:rPr>
        <w:t xml:space="preserve"> </w:t>
      </w:r>
      <w:commentRangeStart w:id="27"/>
      <w:r w:rsidR="00E1013E">
        <w:rPr>
          <w:kern w:val="0"/>
          <w14:ligatures w14:val="none"/>
        </w:rPr>
        <w:t>there is a desire to manage some of these grasslands in a manner that may not be considered the best whooping crane habitat but that will have higher ecological value</w:t>
      </w:r>
      <w:commentRangeEnd w:id="27"/>
      <w:r w:rsidR="001A7679">
        <w:rPr>
          <w:rStyle w:val="CommentReference"/>
        </w:rPr>
        <w:commentReference w:id="27"/>
      </w:r>
      <w:r w:rsidR="00E1013E">
        <w:rPr>
          <w:kern w:val="0"/>
          <w14:ligatures w14:val="none"/>
        </w:rPr>
        <w:t xml:space="preserve">.  </w:t>
      </w:r>
      <w:r w:rsidR="00A00D8C">
        <w:rPr>
          <w:kern w:val="0"/>
          <w14:ligatures w14:val="none"/>
        </w:rPr>
        <w:t xml:space="preserve">The TAC </w:t>
      </w:r>
      <w:r w:rsidR="006930DE">
        <w:rPr>
          <w:kern w:val="0"/>
          <w14:ligatures w14:val="none"/>
        </w:rPr>
        <w:t xml:space="preserve">does </w:t>
      </w:r>
      <w:r w:rsidR="00A00D8C">
        <w:rPr>
          <w:kern w:val="0"/>
          <w14:ligatures w14:val="none"/>
        </w:rPr>
        <w:t xml:space="preserve">not </w:t>
      </w:r>
      <w:r w:rsidR="006930DE">
        <w:rPr>
          <w:kern w:val="0"/>
          <w14:ligatures w14:val="none"/>
        </w:rPr>
        <w:t xml:space="preserve">support </w:t>
      </w:r>
      <w:r w:rsidR="00A00D8C">
        <w:rPr>
          <w:kern w:val="0"/>
          <w14:ligatures w14:val="none"/>
        </w:rPr>
        <w:t xml:space="preserve">selling or in any way redefining </w:t>
      </w:r>
      <w:del w:id="28" w:author="Scheel, Kara" w:date="2024-07-15T18:54:00Z" w16du:dateUtc="2024-07-16T00:54:00Z">
        <w:r w:rsidR="00A00D8C" w:rsidDel="00367E6E">
          <w:rPr>
            <w:kern w:val="0"/>
            <w14:ligatures w14:val="none"/>
          </w:rPr>
          <w:delText>what has</w:delText>
        </w:r>
      </w:del>
      <w:ins w:id="29" w:author="Scheel, Kara" w:date="2024-07-15T18:54:00Z" w16du:dateUtc="2024-07-16T00:54:00Z">
        <w:r w:rsidR="00367E6E">
          <w:rPr>
            <w:kern w:val="0"/>
            <w14:ligatures w14:val="none"/>
          </w:rPr>
          <w:t>lands that have</w:t>
        </w:r>
      </w:ins>
      <w:r w:rsidR="00A00D8C">
        <w:rPr>
          <w:kern w:val="0"/>
          <w14:ligatures w14:val="none"/>
        </w:rPr>
        <w:t xml:space="preserve"> been purchased</w:t>
      </w:r>
      <w:r w:rsidR="006930DE">
        <w:rPr>
          <w:kern w:val="0"/>
          <w14:ligatures w14:val="none"/>
        </w:rPr>
        <w:t xml:space="preserve">.  In general, there is agreement that all PRRIP complex lands </w:t>
      </w:r>
      <w:r w:rsidR="000A096E">
        <w:rPr>
          <w:kern w:val="0"/>
          <w14:ligatures w14:val="none"/>
        </w:rPr>
        <w:t xml:space="preserve">are </w:t>
      </w:r>
      <w:r w:rsidR="006930DE">
        <w:rPr>
          <w:kern w:val="0"/>
          <w14:ligatures w14:val="none"/>
        </w:rPr>
        <w:t>currently provid</w:t>
      </w:r>
      <w:r w:rsidR="000A096E">
        <w:rPr>
          <w:kern w:val="0"/>
          <w14:ligatures w14:val="none"/>
        </w:rPr>
        <w:t>ing</w:t>
      </w:r>
      <w:r w:rsidR="006930DE">
        <w:rPr>
          <w:kern w:val="0"/>
          <w14:ligatures w14:val="none"/>
        </w:rPr>
        <w:t xml:space="preserve"> value as important roost habitat (riverine) or at a minimum, buffer habitat (off-channel habitat adjacent to riverine habitat)</w:t>
      </w:r>
      <w:r w:rsidR="000A096E">
        <w:rPr>
          <w:kern w:val="0"/>
          <w14:ligatures w14:val="none"/>
        </w:rPr>
        <w:t>, with some of th</w:t>
      </w:r>
      <w:ins w:id="30" w:author="Scheel, Kara" w:date="2024-07-15T19:19:00Z" w16du:dateUtc="2024-07-16T01:19:00Z">
        <w:r w:rsidR="001A7679">
          <w:rPr>
            <w:kern w:val="0"/>
            <w14:ligatures w14:val="none"/>
          </w:rPr>
          <w:t>e</w:t>
        </w:r>
      </w:ins>
      <w:del w:id="31" w:author="Scheel, Kara" w:date="2024-07-15T19:19:00Z" w16du:dateUtc="2024-07-16T01:19:00Z">
        <w:r w:rsidR="000A096E" w:rsidDel="001A7679">
          <w:rPr>
            <w:kern w:val="0"/>
            <w14:ligatures w14:val="none"/>
          </w:rPr>
          <w:delText>at</w:delText>
        </w:r>
      </w:del>
      <w:r w:rsidR="000A096E">
        <w:rPr>
          <w:kern w:val="0"/>
          <w14:ligatures w14:val="none"/>
        </w:rPr>
        <w:t xml:space="preserve"> off-channel habitat directly providing higher quality whooping crane habitat than others</w:t>
      </w:r>
      <w:r w:rsidR="006930DE">
        <w:rPr>
          <w:kern w:val="0"/>
          <w14:ligatures w14:val="none"/>
        </w:rPr>
        <w:t xml:space="preserve">.  We also </w:t>
      </w:r>
      <w:r w:rsidR="006930DE">
        <w:rPr>
          <w:kern w:val="0"/>
          <w14:ligatures w14:val="none"/>
        </w:rPr>
        <w:lastRenderedPageBreak/>
        <w:t>recognize the GC retains discretion to</w:t>
      </w:r>
      <w:r w:rsidR="000A096E">
        <w:rPr>
          <w:kern w:val="0"/>
          <w14:ligatures w14:val="none"/>
        </w:rPr>
        <w:t xml:space="preserve"> </w:t>
      </w:r>
      <w:del w:id="32" w:author="Scheel, Kara" w:date="2024-07-10T10:01:00Z" w16du:dateUtc="2024-07-10T16:01:00Z">
        <w:r w:rsidR="00E1013E" w:rsidDel="00F81934">
          <w:rPr>
            <w:kern w:val="0"/>
            <w14:ligatures w14:val="none"/>
          </w:rPr>
          <w:delText xml:space="preserve"> </w:delText>
        </w:r>
      </w:del>
      <w:r w:rsidR="00E1013E">
        <w:rPr>
          <w:kern w:val="0"/>
          <w14:ligatures w14:val="none"/>
        </w:rPr>
        <w:t>sell some of these areas</w:t>
      </w:r>
      <w:r w:rsidR="006930DE">
        <w:rPr>
          <w:kern w:val="0"/>
          <w14:ligatures w14:val="none"/>
        </w:rPr>
        <w:t xml:space="preserve">, should they decide </w:t>
      </w:r>
      <w:r w:rsidR="00E1013E">
        <w:rPr>
          <w:kern w:val="0"/>
          <w14:ligatures w14:val="none"/>
        </w:rPr>
        <w:t>to purchase more desirable lands.</w:t>
      </w:r>
      <w:r w:rsidR="000A096E">
        <w:rPr>
          <w:kern w:val="0"/>
          <w14:ligatures w14:val="none"/>
        </w:rPr>
        <w:t xml:space="preserve">  We also recognize future complex habitat lands may be acquired with both riverine and non-riverine habitat.</w:t>
      </w:r>
    </w:p>
    <w:p w14:paraId="4A2F5F3C" w14:textId="198F28BD" w:rsidR="00A203B9" w:rsidRDefault="00531769" w:rsidP="00531769">
      <w:pPr>
        <w:rPr>
          <w:ins w:id="33" w:author="Scheel, Kara" w:date="2024-07-11T08:23:00Z" w16du:dateUtc="2024-07-11T14:23:00Z"/>
          <w:kern w:val="0"/>
          <w14:ligatures w14:val="none"/>
        </w:rPr>
      </w:pPr>
      <w:r w:rsidRPr="00260021">
        <w:rPr>
          <w:kern w:val="0"/>
          <w14:ligatures w14:val="none"/>
        </w:rPr>
        <w:t xml:space="preserve">Wet meadows </w:t>
      </w:r>
      <w:ins w:id="34" w:author="Scheel, Kara" w:date="2024-07-15T18:49:00Z" w16du:dateUtc="2024-07-16T00:49:00Z">
        <w:r w:rsidR="00EE489E">
          <w:rPr>
            <w:kern w:val="0"/>
            <w14:ligatures w14:val="none"/>
          </w:rPr>
          <w:t>may be</w:t>
        </w:r>
      </w:ins>
      <w:del w:id="35" w:author="Scheel, Kara" w:date="2024-07-15T18:49:00Z" w16du:dateUtc="2024-07-16T00:49:00Z">
        <w:r w:rsidRPr="00260021" w:rsidDel="00EE489E">
          <w:rPr>
            <w:kern w:val="0"/>
            <w14:ligatures w14:val="none"/>
          </w:rPr>
          <w:delText>are</w:delText>
        </w:r>
      </w:del>
      <w:r w:rsidRPr="00260021">
        <w:rPr>
          <w:kern w:val="0"/>
          <w14:ligatures w14:val="none"/>
        </w:rPr>
        <w:t xml:space="preserve"> an important part of the Programs land acquisition as a component of each complex land purchase as documented in the Land Plan of the Program Document.  However, the term wet meadow as used along the </w:t>
      </w:r>
      <w:ins w:id="36" w:author="Scheel, Kara" w:date="2024-07-15T18:50:00Z" w16du:dateUtc="2024-07-16T00:50:00Z">
        <w:r w:rsidR="00EE489E">
          <w:rPr>
            <w:kern w:val="0"/>
            <w14:ligatures w14:val="none"/>
          </w:rPr>
          <w:t xml:space="preserve">central </w:t>
        </w:r>
      </w:ins>
      <w:r w:rsidRPr="00260021">
        <w:rPr>
          <w:kern w:val="0"/>
          <w14:ligatures w14:val="none"/>
        </w:rPr>
        <w:t xml:space="preserve">Platte River </w:t>
      </w:r>
      <w:commentRangeStart w:id="37"/>
      <w:r w:rsidRPr="00260021">
        <w:rPr>
          <w:kern w:val="0"/>
          <w14:ligatures w14:val="none"/>
        </w:rPr>
        <w:t xml:space="preserve">is not consistent with how it is commonly used </w:t>
      </w:r>
      <w:commentRangeEnd w:id="37"/>
      <w:r w:rsidR="00EE489E">
        <w:rPr>
          <w:rStyle w:val="CommentReference"/>
        </w:rPr>
        <w:commentReference w:id="37"/>
      </w:r>
      <w:r w:rsidRPr="00260021">
        <w:rPr>
          <w:kern w:val="0"/>
          <w14:ligatures w14:val="none"/>
        </w:rPr>
        <w:t xml:space="preserve">as a reference to large expanses of grassland with standing water at some time during the growing season.  Along the </w:t>
      </w:r>
      <w:ins w:id="38" w:author="Scheel, Kara" w:date="2024-07-15T18:51:00Z" w16du:dateUtc="2024-07-16T00:51:00Z">
        <w:r w:rsidR="00EE489E">
          <w:rPr>
            <w:kern w:val="0"/>
            <w14:ligatures w14:val="none"/>
          </w:rPr>
          <w:t xml:space="preserve">central </w:t>
        </w:r>
      </w:ins>
      <w:r w:rsidRPr="00260021">
        <w:rPr>
          <w:kern w:val="0"/>
          <w14:ligatures w14:val="none"/>
        </w:rPr>
        <w:t>Platte</w:t>
      </w:r>
      <w:ins w:id="39" w:author="Scheel, Kara" w:date="2024-07-15T18:51:00Z" w16du:dateUtc="2024-07-16T00:51:00Z">
        <w:r w:rsidR="00EE489E">
          <w:rPr>
            <w:kern w:val="0"/>
            <w14:ligatures w14:val="none"/>
          </w:rPr>
          <w:t xml:space="preserve"> River</w:t>
        </w:r>
      </w:ins>
      <w:ins w:id="40" w:author="Scheel, Kara" w:date="2024-07-11T07:53:00Z" w16du:dateUtc="2024-07-11T13:53:00Z">
        <w:r w:rsidR="00882002">
          <w:rPr>
            <w:kern w:val="0"/>
            <w14:ligatures w14:val="none"/>
          </w:rPr>
          <w:t>,</w:t>
        </w:r>
      </w:ins>
      <w:r w:rsidRPr="00260021">
        <w:rPr>
          <w:kern w:val="0"/>
          <w14:ligatures w14:val="none"/>
        </w:rPr>
        <w:t xml:space="preserve"> wet meadows are generally described as grasslands with linear sloughs or swales which have standing water at times with </w:t>
      </w:r>
      <w:del w:id="41" w:author="Scheel, Kara" w:date="2024-07-11T08:06:00Z" w16du:dateUtc="2024-07-11T14:06:00Z">
        <w:r w:rsidRPr="00260021" w:rsidDel="007A194E">
          <w:rPr>
            <w:kern w:val="0"/>
            <w14:ligatures w14:val="none"/>
          </w:rPr>
          <w:delText xml:space="preserve">higher </w:delText>
        </w:r>
      </w:del>
      <w:r w:rsidRPr="00260021">
        <w:rPr>
          <w:kern w:val="0"/>
          <w14:ligatures w14:val="none"/>
        </w:rPr>
        <w:t xml:space="preserve">interspersed high ridges which are more xeric. </w:t>
      </w:r>
      <w:del w:id="42" w:author="Scheel, Kara" w:date="2024-07-11T07:53:00Z" w16du:dateUtc="2024-07-11T13:53:00Z">
        <w:r w:rsidRPr="00260021" w:rsidDel="00882002">
          <w:rPr>
            <w:kern w:val="0"/>
            <w14:ligatures w14:val="none"/>
          </w:rPr>
          <w:delText xml:space="preserve"> </w:delText>
        </w:r>
      </w:del>
      <w:r w:rsidRPr="00260021">
        <w:rPr>
          <w:kern w:val="0"/>
          <w14:ligatures w14:val="none"/>
        </w:rPr>
        <w:t xml:space="preserve"> </w:t>
      </w:r>
      <w:r w:rsidR="00E1013E">
        <w:rPr>
          <w:kern w:val="0"/>
          <w14:ligatures w14:val="none"/>
        </w:rPr>
        <w:t xml:space="preserve">In Table 1 of the Land Plan there is no specific amount of area that should be considered a wetland in the definition of a wet meadow. </w:t>
      </w:r>
    </w:p>
    <w:p w14:paraId="3CB0EF7C" w14:textId="23582045" w:rsidR="00531769" w:rsidRPr="00260021" w:rsidRDefault="00E1013E" w:rsidP="00531769">
      <w:pPr>
        <w:rPr>
          <w:kern w:val="0"/>
          <w14:ligatures w14:val="none"/>
        </w:rPr>
      </w:pPr>
      <w:del w:id="43" w:author="Scheel, Kara" w:date="2024-07-11T08:23:00Z" w16du:dateUtc="2024-07-11T14:23:00Z">
        <w:r w:rsidDel="00A203B9">
          <w:rPr>
            <w:kern w:val="0"/>
            <w14:ligatures w14:val="none"/>
          </w:rPr>
          <w:delText xml:space="preserve"> </w:delText>
        </w:r>
      </w:del>
      <w:moveToRangeStart w:id="44" w:author="Scheel, Kara" w:date="2024-07-11T08:23:00Z" w:name="move171578603"/>
      <w:moveTo w:id="45" w:author="Scheel, Kara" w:date="2024-07-11T08:23:00Z" w16du:dateUtc="2024-07-11T14:23:00Z">
        <w:r w:rsidR="00A203B9" w:rsidRPr="00A203B9">
          <w:rPr>
            <w:kern w:val="0"/>
            <w14:ligatures w14:val="none"/>
          </w:rPr>
          <w:t>For the purposes of management of wet meadows, the TAC believes it is important to recognize the variation seen within wet meadows throughout the</w:t>
        </w:r>
      </w:moveTo>
      <w:ins w:id="46" w:author="Scheel, Kara" w:date="2024-07-15T18:51:00Z" w16du:dateUtc="2024-07-16T00:51:00Z">
        <w:r w:rsidR="00EE489E">
          <w:rPr>
            <w:kern w:val="0"/>
            <w14:ligatures w14:val="none"/>
          </w:rPr>
          <w:t xml:space="preserve"> Associated Habitat Reach</w:t>
        </w:r>
      </w:ins>
      <w:moveTo w:id="47" w:author="Scheel, Kara" w:date="2024-07-11T08:23:00Z" w16du:dateUtc="2024-07-11T14:23:00Z">
        <w:r w:rsidR="00A203B9" w:rsidRPr="00A203B9">
          <w:rPr>
            <w:kern w:val="0"/>
            <w14:ligatures w14:val="none"/>
          </w:rPr>
          <w:t xml:space="preserve"> </w:t>
        </w:r>
      </w:moveTo>
      <w:ins w:id="48" w:author="Scheel, Kara" w:date="2024-07-15T18:51:00Z" w16du:dateUtc="2024-07-16T00:51:00Z">
        <w:r w:rsidR="00EE489E">
          <w:rPr>
            <w:kern w:val="0"/>
            <w14:ligatures w14:val="none"/>
          </w:rPr>
          <w:t>(</w:t>
        </w:r>
      </w:ins>
      <w:moveTo w:id="49" w:author="Scheel, Kara" w:date="2024-07-11T08:23:00Z" w16du:dateUtc="2024-07-11T14:23:00Z">
        <w:r w:rsidR="00A203B9" w:rsidRPr="00A203B9">
          <w:rPr>
            <w:kern w:val="0"/>
            <w14:ligatures w14:val="none"/>
          </w:rPr>
          <w:t>AHR</w:t>
        </w:r>
      </w:moveTo>
      <w:ins w:id="50" w:author="Scheel, Kara" w:date="2024-07-15T18:51:00Z" w16du:dateUtc="2024-07-16T00:51:00Z">
        <w:r w:rsidR="00EE489E">
          <w:rPr>
            <w:kern w:val="0"/>
            <w14:ligatures w14:val="none"/>
          </w:rPr>
          <w:t>)</w:t>
        </w:r>
      </w:ins>
      <w:moveTo w:id="51" w:author="Scheel, Kara" w:date="2024-07-11T08:23:00Z" w16du:dateUtc="2024-07-11T14:23:00Z">
        <w:r w:rsidR="00A203B9" w:rsidRPr="00A203B9">
          <w:rPr>
            <w:kern w:val="0"/>
            <w14:ligatures w14:val="none"/>
          </w:rPr>
          <w:t>.</w:t>
        </w:r>
        <w:r w:rsidR="00A203B9">
          <w:rPr>
            <w:kern w:val="0"/>
            <w14:ligatures w14:val="none"/>
          </w:rPr>
          <w:t xml:space="preserve">  </w:t>
        </w:r>
      </w:moveTo>
      <w:moveToRangeEnd w:id="44"/>
      <w:r w:rsidR="00531769" w:rsidRPr="00260021">
        <w:rPr>
          <w:kern w:val="0"/>
          <w14:ligatures w14:val="none"/>
        </w:rPr>
        <w:t>Recent hydrology studies and the advent of new remote sensing</w:t>
      </w:r>
      <w:ins w:id="52" w:author="Scheel, Kara" w:date="2024-07-11T08:07:00Z" w16du:dateUtc="2024-07-11T14:07:00Z">
        <w:r w:rsidR="007A194E">
          <w:rPr>
            <w:kern w:val="0"/>
            <w14:ligatures w14:val="none"/>
          </w:rPr>
          <w:t>,</w:t>
        </w:r>
      </w:ins>
      <w:r w:rsidR="00531769" w:rsidRPr="00260021">
        <w:rPr>
          <w:kern w:val="0"/>
          <w14:ligatures w14:val="none"/>
        </w:rPr>
        <w:t xml:space="preserve"> such as Lidar</w:t>
      </w:r>
      <w:ins w:id="53" w:author="Scheel, Kara" w:date="2024-07-11T08:07:00Z" w16du:dateUtc="2024-07-11T14:07:00Z">
        <w:r w:rsidR="007A194E">
          <w:rPr>
            <w:kern w:val="0"/>
            <w14:ligatures w14:val="none"/>
          </w:rPr>
          <w:t>,</w:t>
        </w:r>
      </w:ins>
      <w:r w:rsidR="00531769" w:rsidRPr="00260021">
        <w:rPr>
          <w:kern w:val="0"/>
          <w14:ligatures w14:val="none"/>
        </w:rPr>
        <w:t xml:space="preserve"> has allowed the Program to document </w:t>
      </w:r>
      <w:del w:id="54" w:author="Scheel, Kara" w:date="2024-07-11T08:08:00Z" w16du:dateUtc="2024-07-11T14:08:00Z">
        <w:r w:rsidR="00531769" w:rsidRPr="00260021" w:rsidDel="007A194E">
          <w:rPr>
            <w:kern w:val="0"/>
            <w14:ligatures w14:val="none"/>
          </w:rPr>
          <w:delText xml:space="preserve">through the wet meadow hydrology study </w:delText>
        </w:r>
      </w:del>
      <w:r w:rsidR="00531769" w:rsidRPr="00260021">
        <w:rPr>
          <w:kern w:val="0"/>
          <w14:ligatures w14:val="none"/>
        </w:rPr>
        <w:t xml:space="preserve">the variation in the amount of wetlands imbedded with in what is known as </w:t>
      </w:r>
      <w:ins w:id="55" w:author="Scheel, Kara" w:date="2024-07-15T18:57:00Z" w16du:dateUtc="2024-07-16T00:57:00Z">
        <w:r w:rsidR="00367E6E">
          <w:rPr>
            <w:kern w:val="0"/>
            <w14:ligatures w14:val="none"/>
          </w:rPr>
          <w:t xml:space="preserve">a </w:t>
        </w:r>
      </w:ins>
      <w:r w:rsidR="00531769" w:rsidRPr="00260021">
        <w:rPr>
          <w:kern w:val="0"/>
          <w14:ligatures w14:val="none"/>
        </w:rPr>
        <w:t>wet meadow</w:t>
      </w:r>
      <w:del w:id="56" w:author="Scheel, Kara" w:date="2024-07-15T18:57:00Z" w16du:dateUtc="2024-07-16T00:57:00Z">
        <w:r w:rsidR="00531769" w:rsidRPr="00260021" w:rsidDel="00367E6E">
          <w:rPr>
            <w:kern w:val="0"/>
            <w14:ligatures w14:val="none"/>
          </w:rPr>
          <w:delText>s</w:delText>
        </w:r>
      </w:del>
      <w:ins w:id="57" w:author="Scheel, Kara" w:date="2024-07-11T08:08:00Z" w16du:dateUtc="2024-07-11T14:08:00Z">
        <w:r w:rsidR="007A194E">
          <w:rPr>
            <w:kern w:val="0"/>
            <w14:ligatures w14:val="none"/>
          </w:rPr>
          <w:t xml:space="preserve"> (cite wet meadow hydrology study)</w:t>
        </w:r>
      </w:ins>
      <w:r w:rsidR="00531769" w:rsidRPr="00260021">
        <w:rPr>
          <w:kern w:val="0"/>
          <w14:ligatures w14:val="none"/>
        </w:rPr>
        <w:t>.  The variation of wetlands within what is considered wet meadow is substantial ranging from near zero to near</w:t>
      </w:r>
      <w:ins w:id="58" w:author="Scheel, Kara" w:date="2024-07-15T18:57:00Z" w16du:dateUtc="2024-07-16T00:57:00Z">
        <w:r w:rsidR="00367E6E">
          <w:rPr>
            <w:kern w:val="0"/>
            <w14:ligatures w14:val="none"/>
          </w:rPr>
          <w:t>ly</w:t>
        </w:r>
      </w:ins>
      <w:r w:rsidR="00531769" w:rsidRPr="00260021">
        <w:rPr>
          <w:kern w:val="0"/>
          <w14:ligatures w14:val="none"/>
        </w:rPr>
        <w:t xml:space="preserve"> 100%.</w:t>
      </w:r>
      <w:r w:rsidR="00414E1B">
        <w:rPr>
          <w:kern w:val="0"/>
          <w14:ligatures w14:val="none"/>
        </w:rPr>
        <w:t xml:space="preserve">  </w:t>
      </w:r>
      <w:r w:rsidR="00414E1B">
        <w:t xml:space="preserve">Additionally, there is a substantial </w:t>
      </w:r>
      <w:proofErr w:type="spellStart"/>
      <w:ins w:id="59" w:author="Scheel, Kara" w:date="2024-07-15T18:57:00Z" w16du:dateUtc="2024-07-16T00:57:00Z">
        <w:r w:rsidR="00367E6E">
          <w:t>variation</w:t>
        </w:r>
      </w:ins>
      <w:del w:id="60" w:author="Scheel, Kara" w:date="2024-07-15T18:57:00Z" w16du:dateUtc="2024-07-16T00:57:00Z">
        <w:r w:rsidR="00414E1B" w:rsidDel="00367E6E">
          <w:delText>gradien</w:delText>
        </w:r>
      </w:del>
      <w:r w:rsidR="00414E1B">
        <w:t>t</w:t>
      </w:r>
      <w:proofErr w:type="spellEnd"/>
      <w:r w:rsidR="00414E1B">
        <w:t xml:space="preserve"> in depth to groundwater ranging from near the surface on the East portion of the AHR to greater than 10 feet throughout the Western portion of the AHR.  These factors along with other research conducted along the central Platte</w:t>
      </w:r>
      <w:ins w:id="61" w:author="Scheel, Kara" w:date="2024-07-15T18:51:00Z" w16du:dateUtc="2024-07-16T00:51:00Z">
        <w:r w:rsidR="00EE489E">
          <w:t xml:space="preserve"> River</w:t>
        </w:r>
      </w:ins>
      <w:r w:rsidR="00414E1B">
        <w:t xml:space="preserve"> suggest river flows </w:t>
      </w:r>
      <w:ins w:id="62" w:author="Scheel, Kara" w:date="2024-07-15T18:52:00Z" w16du:dateUtc="2024-07-16T00:52:00Z">
        <w:r w:rsidR="00EE489E">
          <w:t>required</w:t>
        </w:r>
      </w:ins>
      <w:del w:id="63" w:author="Scheel, Kara" w:date="2024-07-15T18:52:00Z" w16du:dateUtc="2024-07-16T00:52:00Z">
        <w:r w:rsidR="00414E1B" w:rsidDel="00EE489E">
          <w:delText>needed</w:delText>
        </w:r>
      </w:del>
      <w:r w:rsidR="00414E1B">
        <w:t xml:space="preserve"> to increase ponding in substantial portions of wet meadows, occur infrequently.  </w:t>
      </w:r>
      <w:commentRangeStart w:id="64"/>
      <w:r w:rsidR="00414E1B">
        <w:t>Instead, EA releases prioritize creating desired conditions in the river.</w:t>
      </w:r>
      <w:commentRangeEnd w:id="64"/>
      <w:r w:rsidR="00367E6E">
        <w:rPr>
          <w:rStyle w:val="CommentReference"/>
        </w:rPr>
        <w:commentReference w:id="64"/>
      </w:r>
    </w:p>
    <w:p w14:paraId="6AE040FC" w14:textId="3C366094" w:rsidR="00531769" w:rsidRPr="00260021" w:rsidRDefault="00531769" w:rsidP="00531769">
      <w:pPr>
        <w:rPr>
          <w:kern w:val="0"/>
          <w14:ligatures w14:val="none"/>
        </w:rPr>
      </w:pPr>
      <w:r w:rsidRPr="00260021">
        <w:rPr>
          <w:kern w:val="0"/>
          <w14:ligatures w14:val="none"/>
        </w:rPr>
        <w:t>Various publications of whooping crane habitat selection along the central Platte</w:t>
      </w:r>
      <w:ins w:id="65" w:author="Scheel, Kara" w:date="2024-07-15T19:02:00Z" w16du:dateUtc="2024-07-16T01:02:00Z">
        <w:r w:rsidR="00367E6E">
          <w:rPr>
            <w:kern w:val="0"/>
            <w14:ligatures w14:val="none"/>
          </w:rPr>
          <w:t xml:space="preserve"> River</w:t>
        </w:r>
      </w:ins>
      <w:r w:rsidR="00414E1B">
        <w:rPr>
          <w:kern w:val="0"/>
          <w14:ligatures w14:val="none"/>
        </w:rPr>
        <w:t xml:space="preserve"> and throughout their migratory range</w:t>
      </w:r>
      <w:r w:rsidRPr="00260021">
        <w:rPr>
          <w:kern w:val="0"/>
          <w14:ligatures w14:val="none"/>
        </w:rPr>
        <w:t xml:space="preserve"> have come to different conclusions on the importance of wet meadows to whooping cranes.  </w:t>
      </w:r>
      <w:commentRangeStart w:id="66"/>
      <w:del w:id="67" w:author="Scheel, Kara" w:date="2024-07-11T08:11:00Z" w16du:dateUtc="2024-07-11T14:11:00Z">
        <w:r w:rsidRPr="007A194E" w:rsidDel="007A194E">
          <w:rPr>
            <w:kern w:val="0"/>
            <w14:ligatures w14:val="none"/>
          </w:rPr>
          <w:delText>These differences are attributable at least in part to the way the wetlands within the larger area of grassland are delineated/defined.</w:delText>
        </w:r>
      </w:del>
      <w:r w:rsidRPr="00260021">
        <w:rPr>
          <w:kern w:val="0"/>
          <w14:ligatures w14:val="none"/>
        </w:rPr>
        <w:t xml:space="preserve">  </w:t>
      </w:r>
      <w:commentRangeEnd w:id="66"/>
      <w:r w:rsidR="007A194E">
        <w:rPr>
          <w:rStyle w:val="CommentReference"/>
        </w:rPr>
        <w:commentReference w:id="66"/>
      </w:r>
      <w:moveFromRangeStart w:id="68" w:author="Scheel, Kara" w:date="2024-07-11T08:23:00Z" w:name="move171578603"/>
      <w:moveFrom w:id="69" w:author="Scheel, Kara" w:date="2024-07-11T08:23:00Z" w16du:dateUtc="2024-07-11T14:23:00Z">
        <w:r w:rsidRPr="00A203B9" w:rsidDel="00A203B9">
          <w:rPr>
            <w:kern w:val="0"/>
            <w14:ligatures w14:val="none"/>
          </w:rPr>
          <w:t>For the purposes of management of wet meadows, the TAC believes it is important to recognize the variation seen within wet meadows throughout the AHR.</w:t>
        </w:r>
        <w:r w:rsidR="00E1013E" w:rsidDel="00A203B9">
          <w:rPr>
            <w:kern w:val="0"/>
            <w14:ligatures w14:val="none"/>
          </w:rPr>
          <w:t xml:space="preserve"> </w:t>
        </w:r>
      </w:moveFrom>
      <w:moveFromRangeEnd w:id="68"/>
      <w:r w:rsidR="00E1013E">
        <w:rPr>
          <w:kern w:val="0"/>
          <w14:ligatures w14:val="none"/>
        </w:rPr>
        <w:t xml:space="preserve"> Regardless of the selection studies</w:t>
      </w:r>
      <w:ins w:id="70" w:author="Scheel, Kara" w:date="2024-07-15T19:03:00Z" w16du:dateUtc="2024-07-16T01:03:00Z">
        <w:r w:rsidR="00D63E63">
          <w:rPr>
            <w:kern w:val="0"/>
            <w14:ligatures w14:val="none"/>
          </w:rPr>
          <w:t>,</w:t>
        </w:r>
      </w:ins>
      <w:r w:rsidR="00E1013E">
        <w:rPr>
          <w:kern w:val="0"/>
          <w14:ligatures w14:val="none"/>
        </w:rPr>
        <w:t xml:space="preserve"> there are </w:t>
      </w:r>
      <w:r w:rsidR="009B7909">
        <w:rPr>
          <w:kern w:val="0"/>
          <w14:ligatures w14:val="none"/>
        </w:rPr>
        <w:t xml:space="preserve">significantly </w:t>
      </w:r>
      <w:r w:rsidR="00E1013E">
        <w:rPr>
          <w:kern w:val="0"/>
          <w14:ligatures w14:val="none"/>
        </w:rPr>
        <w:t>few</w:t>
      </w:r>
      <w:r w:rsidR="009B7909">
        <w:rPr>
          <w:kern w:val="0"/>
          <w14:ligatures w14:val="none"/>
        </w:rPr>
        <w:t>er documented</w:t>
      </w:r>
      <w:r w:rsidR="00E1013E">
        <w:rPr>
          <w:kern w:val="0"/>
          <w14:ligatures w14:val="none"/>
        </w:rPr>
        <w:t xml:space="preserve"> incidents of whooping cranes in wet meadows compared to </w:t>
      </w:r>
      <w:r w:rsidR="009B7909">
        <w:rPr>
          <w:kern w:val="0"/>
          <w14:ligatures w14:val="none"/>
        </w:rPr>
        <w:t>riverine and agricultural</w:t>
      </w:r>
      <w:r w:rsidR="00E1013E">
        <w:rPr>
          <w:kern w:val="0"/>
          <w14:ligatures w14:val="none"/>
        </w:rPr>
        <w:t xml:space="preserve"> habitats with in the AHR</w:t>
      </w:r>
      <w:r w:rsidR="009B7909">
        <w:rPr>
          <w:kern w:val="0"/>
          <w14:ligatures w14:val="none"/>
        </w:rPr>
        <w:t>, but</w:t>
      </w:r>
      <w:ins w:id="71" w:author="Scheel, Kara" w:date="2024-07-15T19:03:00Z" w16du:dateUtc="2024-07-16T01:03:00Z">
        <w:r w:rsidR="00D63E63">
          <w:rPr>
            <w:kern w:val="0"/>
            <w14:ligatures w14:val="none"/>
          </w:rPr>
          <w:t xml:space="preserve"> wet meadows are utilized</w:t>
        </w:r>
      </w:ins>
      <w:del w:id="72" w:author="Scheel, Kara" w:date="2024-07-15T19:04:00Z" w16du:dateUtc="2024-07-16T01:04:00Z">
        <w:r w:rsidR="006F4037" w:rsidDel="00D63E63">
          <w:rPr>
            <w:kern w:val="0"/>
            <w14:ligatures w14:val="none"/>
          </w:rPr>
          <w:delText xml:space="preserve"> much</w:delText>
        </w:r>
      </w:del>
      <w:r w:rsidR="009B7909">
        <w:rPr>
          <w:kern w:val="0"/>
          <w14:ligatures w14:val="none"/>
        </w:rPr>
        <w:t xml:space="preserve"> more than</w:t>
      </w:r>
      <w:del w:id="73" w:author="Scheel, Kara" w:date="2024-07-15T19:04:00Z" w16du:dateUtc="2024-07-16T01:04:00Z">
        <w:r w:rsidR="009B7909" w:rsidDel="00D63E63">
          <w:rPr>
            <w:kern w:val="0"/>
            <w14:ligatures w14:val="none"/>
          </w:rPr>
          <w:delText xml:space="preserve"> any</w:delText>
        </w:r>
      </w:del>
      <w:r w:rsidR="009B7909">
        <w:rPr>
          <w:kern w:val="0"/>
          <w14:ligatures w14:val="none"/>
        </w:rPr>
        <w:t xml:space="preserve"> other habitat type</w:t>
      </w:r>
      <w:ins w:id="74" w:author="Scheel, Kara" w:date="2024-07-15T19:04:00Z" w16du:dateUtc="2024-07-16T01:04:00Z">
        <w:r w:rsidR="00D63E63">
          <w:rPr>
            <w:kern w:val="0"/>
            <w14:ligatures w14:val="none"/>
          </w:rPr>
          <w:t>s</w:t>
        </w:r>
      </w:ins>
      <w:r w:rsidR="009B7909">
        <w:rPr>
          <w:kern w:val="0"/>
          <w14:ligatures w14:val="none"/>
        </w:rPr>
        <w:t xml:space="preserve"> (forested, developed, etc.)</w:t>
      </w:r>
      <w:r w:rsidR="00E1013E">
        <w:rPr>
          <w:kern w:val="0"/>
          <w14:ligatures w14:val="none"/>
        </w:rPr>
        <w:t xml:space="preserve">.  </w:t>
      </w:r>
      <w:r w:rsidR="009B7909">
        <w:rPr>
          <w:kern w:val="0"/>
          <w14:ligatures w14:val="none"/>
        </w:rPr>
        <w:t xml:space="preserve">It is widely accepted that agricultural land (primarily corn) is an important source of carbohydrates within whooping cranes diets and that corn is not a limiting landscape type in the AHR.  </w:t>
      </w:r>
    </w:p>
    <w:p w14:paraId="3829F4B0" w14:textId="35D2025E" w:rsidR="00531769" w:rsidRPr="00260021" w:rsidRDefault="00531769" w:rsidP="00531769">
      <w:pPr>
        <w:rPr>
          <w:kern w:val="0"/>
          <w14:ligatures w14:val="none"/>
        </w:rPr>
      </w:pPr>
      <w:r w:rsidRPr="00260021">
        <w:rPr>
          <w:kern w:val="0"/>
          <w14:ligatures w14:val="none"/>
        </w:rPr>
        <w:t xml:space="preserve">There have been numerous attempts </w:t>
      </w:r>
      <w:r w:rsidR="00414E1B">
        <w:rPr>
          <w:kern w:val="0"/>
          <w14:ligatures w14:val="none"/>
        </w:rPr>
        <w:t xml:space="preserve">by various groups </w:t>
      </w:r>
      <w:r w:rsidRPr="00260021">
        <w:rPr>
          <w:kern w:val="0"/>
          <w14:ligatures w14:val="none"/>
        </w:rPr>
        <w:t xml:space="preserve">at increasing the amount of wetland within wet </w:t>
      </w:r>
      <w:r w:rsidR="00ED7C12" w:rsidRPr="00260021">
        <w:rPr>
          <w:kern w:val="0"/>
          <w14:ligatures w14:val="none"/>
        </w:rPr>
        <w:t>meadows</w:t>
      </w:r>
      <w:r w:rsidR="00ED7C12">
        <w:rPr>
          <w:kern w:val="0"/>
          <w14:ligatures w14:val="none"/>
        </w:rPr>
        <w:t>.</w:t>
      </w:r>
      <w:r w:rsidRPr="00260021">
        <w:rPr>
          <w:kern w:val="0"/>
          <w14:ligatures w14:val="none"/>
        </w:rPr>
        <w:t xml:space="preserve">  These management actions do create wetlands but do not alter hydrology at the entire site and have not elicited </w:t>
      </w:r>
      <w:ins w:id="75" w:author="Scheel, Kara" w:date="2024-07-15T19:04:00Z" w16du:dateUtc="2024-07-16T01:04:00Z">
        <w:r w:rsidR="00D63E63">
          <w:rPr>
            <w:kern w:val="0"/>
            <w14:ligatures w14:val="none"/>
          </w:rPr>
          <w:t>a</w:t>
        </w:r>
      </w:ins>
      <w:del w:id="76" w:author="Scheel, Kara" w:date="2024-07-15T19:04:00Z" w16du:dateUtc="2024-07-16T01:04:00Z">
        <w:r w:rsidRPr="00260021" w:rsidDel="00D63E63">
          <w:rPr>
            <w:kern w:val="0"/>
            <w14:ligatures w14:val="none"/>
          </w:rPr>
          <w:delText>the</w:delText>
        </w:r>
      </w:del>
      <w:r w:rsidRPr="00260021">
        <w:rPr>
          <w:kern w:val="0"/>
          <w14:ligatures w14:val="none"/>
        </w:rPr>
        <w:t xml:space="preserve"> response by whooping cranes</w:t>
      </w:r>
      <w:del w:id="77" w:author="Scheel, Kara" w:date="2024-07-15T19:04:00Z" w16du:dateUtc="2024-07-16T01:04:00Z">
        <w:r w:rsidRPr="00260021" w:rsidDel="00D63E63">
          <w:rPr>
            <w:kern w:val="0"/>
            <w14:ligatures w14:val="none"/>
          </w:rPr>
          <w:delText xml:space="preserve"> as hoped</w:delText>
        </w:r>
      </w:del>
      <w:r w:rsidRPr="00260021">
        <w:rPr>
          <w:kern w:val="0"/>
          <w14:ligatures w14:val="none"/>
        </w:rPr>
        <w:t xml:space="preserve">.  The recent Program hydrology study evaluated the difficulty in altering hydrology.  </w:t>
      </w:r>
      <w:commentRangeStart w:id="78"/>
      <w:r w:rsidRPr="007A194E">
        <w:rPr>
          <w:kern w:val="0"/>
          <w14:ligatures w14:val="none"/>
        </w:rPr>
        <w:t>If all studies of whooping cranes, wetland management, hydrology and river flow are looked at in context of the whooping crane and wet meadow hypothesis within the Program document</w:t>
      </w:r>
      <w:ins w:id="79" w:author="Scheel, Kara" w:date="2024-07-10T10:17:00Z" w16du:dateUtc="2024-07-10T16:17:00Z">
        <w:r w:rsidR="00C72EDF" w:rsidRPr="007A194E">
          <w:rPr>
            <w:kern w:val="0"/>
            <w14:ligatures w14:val="none"/>
          </w:rPr>
          <w:t>,</w:t>
        </w:r>
      </w:ins>
      <w:r w:rsidRPr="007A194E">
        <w:rPr>
          <w:kern w:val="0"/>
          <w14:ligatures w14:val="none"/>
        </w:rPr>
        <w:t xml:space="preserve"> it is difficult to discern any clear trend</w:t>
      </w:r>
      <w:del w:id="80" w:author="Scheel, Kara" w:date="2024-07-10T10:17:00Z" w16du:dateUtc="2024-07-10T16:17:00Z">
        <w:r w:rsidRPr="007A194E" w:rsidDel="00C72EDF">
          <w:rPr>
            <w:kern w:val="0"/>
            <w14:ligatures w14:val="none"/>
          </w:rPr>
          <w:delText>,</w:delText>
        </w:r>
      </w:del>
      <w:r w:rsidRPr="007A194E">
        <w:rPr>
          <w:kern w:val="0"/>
          <w14:ligatures w14:val="none"/>
        </w:rPr>
        <w:t xml:space="preserve"> due to the great environmental variation seen in the common term of wet meadow.</w:t>
      </w:r>
      <w:commentRangeEnd w:id="78"/>
      <w:r w:rsidR="007A194E">
        <w:rPr>
          <w:rStyle w:val="CommentReference"/>
        </w:rPr>
        <w:commentReference w:id="78"/>
      </w:r>
      <w:r w:rsidRPr="00260021">
        <w:rPr>
          <w:kern w:val="0"/>
          <w14:ligatures w14:val="none"/>
        </w:rPr>
        <w:t xml:space="preserve"> Due to their value as buffer habitat, variation in hydrology, potential and varying levels of documented use by cranes, value to other species, and potential listing of </w:t>
      </w:r>
      <w:ins w:id="81" w:author="Scheel, Kara" w:date="2024-07-15T19:04:00Z" w16du:dateUtc="2024-07-16T01:04:00Z">
        <w:r w:rsidR="00D63E63">
          <w:rPr>
            <w:kern w:val="0"/>
            <w14:ligatures w14:val="none"/>
          </w:rPr>
          <w:t>other</w:t>
        </w:r>
      </w:ins>
      <w:del w:id="82" w:author="Scheel, Kara" w:date="2024-07-15T19:04:00Z" w16du:dateUtc="2024-07-16T01:04:00Z">
        <w:r w:rsidRPr="00260021" w:rsidDel="00D63E63">
          <w:rPr>
            <w:kern w:val="0"/>
            <w14:ligatures w14:val="none"/>
          </w:rPr>
          <w:delText>various</w:delText>
        </w:r>
      </w:del>
      <w:r w:rsidRPr="00260021">
        <w:rPr>
          <w:kern w:val="0"/>
          <w14:ligatures w14:val="none"/>
        </w:rPr>
        <w:t xml:space="preserve"> species of concern such as Regal Fritillaries, Monarch butterflies, and several species of bumble bees</w:t>
      </w:r>
      <w:commentRangeStart w:id="83"/>
      <w:ins w:id="84" w:author="Scheel, Kara" w:date="2024-07-11T08:16:00Z" w16du:dateUtc="2024-07-11T14:16:00Z">
        <w:r w:rsidR="007A194E">
          <w:rPr>
            <w:kern w:val="0"/>
            <w14:ligatures w14:val="none"/>
          </w:rPr>
          <w:t>,</w:t>
        </w:r>
      </w:ins>
      <w:r w:rsidRPr="00260021">
        <w:rPr>
          <w:kern w:val="0"/>
          <w14:ligatures w14:val="none"/>
        </w:rPr>
        <w:t xml:space="preserve"> the TAC believes each wet meadow parcel should be evaluated for </w:t>
      </w:r>
      <w:r w:rsidRPr="00260021">
        <w:rPr>
          <w:kern w:val="0"/>
          <w14:ligatures w14:val="none"/>
        </w:rPr>
        <w:lastRenderedPageBreak/>
        <w:t>specific management actions based upon the site characteristics</w:t>
      </w:r>
      <w:r w:rsidR="00A00D8C">
        <w:rPr>
          <w:kern w:val="0"/>
          <w14:ligatures w14:val="none"/>
        </w:rPr>
        <w:t xml:space="preserve"> and the ecological values that they will </w:t>
      </w:r>
      <w:r w:rsidR="00ED7C12">
        <w:rPr>
          <w:kern w:val="0"/>
          <w14:ligatures w14:val="none"/>
        </w:rPr>
        <w:t>serve.</w:t>
      </w:r>
      <w:commentRangeEnd w:id="83"/>
      <w:r w:rsidR="00D63E63">
        <w:rPr>
          <w:rStyle w:val="CommentReference"/>
        </w:rPr>
        <w:commentReference w:id="83"/>
      </w:r>
    </w:p>
    <w:p w14:paraId="52859AB9" w14:textId="263595F1" w:rsidR="00047D01" w:rsidRDefault="00531769" w:rsidP="00531769">
      <w:pPr>
        <w:rPr>
          <w:kern w:val="0"/>
          <w14:ligatures w14:val="none"/>
        </w:rPr>
      </w:pPr>
      <w:r w:rsidRPr="00260021">
        <w:rPr>
          <w:kern w:val="0"/>
          <w14:ligatures w14:val="none"/>
        </w:rPr>
        <w:t>We propose no change to current Program documents</w:t>
      </w:r>
      <w:ins w:id="85" w:author="Scheel, Kara" w:date="2024-07-11T08:17:00Z" w16du:dateUtc="2024-07-11T14:17:00Z">
        <w:r w:rsidR="00A203B9">
          <w:rPr>
            <w:kern w:val="0"/>
            <w14:ligatures w14:val="none"/>
          </w:rPr>
          <w:t>.</w:t>
        </w:r>
      </w:ins>
      <w:r w:rsidRPr="00260021">
        <w:rPr>
          <w:kern w:val="0"/>
          <w14:ligatures w14:val="none"/>
        </w:rPr>
        <w:t xml:space="preserve"> </w:t>
      </w:r>
      <w:del w:id="86" w:author="Scheel, Kara" w:date="2024-07-11T08:17:00Z" w16du:dateUtc="2024-07-11T14:17:00Z">
        <w:r w:rsidRPr="00260021" w:rsidDel="00A203B9">
          <w:rPr>
            <w:kern w:val="0"/>
            <w14:ligatures w14:val="none"/>
          </w:rPr>
          <w:delText>but i</w:delText>
        </w:r>
      </w:del>
      <w:ins w:id="87" w:author="Scheel, Kara" w:date="2024-07-11T08:17:00Z" w16du:dateUtc="2024-07-11T14:17:00Z">
        <w:r w:rsidR="00A203B9">
          <w:rPr>
            <w:kern w:val="0"/>
            <w14:ligatures w14:val="none"/>
          </w:rPr>
          <w:t>I</w:t>
        </w:r>
      </w:ins>
      <w:r w:rsidRPr="00260021">
        <w:rPr>
          <w:kern w:val="0"/>
          <w14:ligatures w14:val="none"/>
        </w:rPr>
        <w:t>n future Program documents instead of using the term wet meadows</w:t>
      </w:r>
      <w:ins w:id="88" w:author="Scheel, Kara" w:date="2024-07-11T08:17:00Z" w16du:dateUtc="2024-07-11T14:17:00Z">
        <w:r w:rsidR="00A203B9">
          <w:rPr>
            <w:kern w:val="0"/>
            <w14:ligatures w14:val="none"/>
          </w:rPr>
          <w:t>,</w:t>
        </w:r>
      </w:ins>
      <w:r w:rsidRPr="00260021">
        <w:rPr>
          <w:kern w:val="0"/>
          <w14:ligatures w14:val="none"/>
        </w:rPr>
        <w:t xml:space="preserve"> these areas be referred to as </w:t>
      </w:r>
      <w:r w:rsidR="00414E1B">
        <w:rPr>
          <w:kern w:val="0"/>
          <w14:ligatures w14:val="none"/>
        </w:rPr>
        <w:t>wet meadow/</w:t>
      </w:r>
      <w:r w:rsidRPr="00260021">
        <w:rPr>
          <w:kern w:val="0"/>
          <w14:ligatures w14:val="none"/>
        </w:rPr>
        <w:t xml:space="preserve">grasslands and </w:t>
      </w:r>
      <w:del w:id="89" w:author="Scheel, Kara" w:date="2024-07-11T08:16:00Z" w16du:dateUtc="2024-07-11T14:16:00Z">
        <w:r w:rsidRPr="00260021" w:rsidDel="00A203B9">
          <w:rPr>
            <w:kern w:val="0"/>
            <w14:ligatures w14:val="none"/>
          </w:rPr>
          <w:delText xml:space="preserve">that </w:delText>
        </w:r>
      </w:del>
      <w:r w:rsidRPr="00260021">
        <w:rPr>
          <w:kern w:val="0"/>
          <w14:ligatures w14:val="none"/>
        </w:rPr>
        <w:t xml:space="preserve">each parcel management plan </w:t>
      </w:r>
      <w:ins w:id="90" w:author="Scheel, Kara" w:date="2024-07-11T08:17:00Z" w16du:dateUtc="2024-07-11T14:17:00Z">
        <w:r w:rsidR="00A203B9">
          <w:rPr>
            <w:kern w:val="0"/>
            <w14:ligatures w14:val="none"/>
          </w:rPr>
          <w:t xml:space="preserve">should </w:t>
        </w:r>
      </w:ins>
      <w:commentRangeStart w:id="91"/>
      <w:commentRangeStart w:id="92"/>
      <w:r w:rsidRPr="00260021">
        <w:rPr>
          <w:kern w:val="0"/>
          <w14:ligatures w14:val="none"/>
        </w:rPr>
        <w:t>reflect the</w:t>
      </w:r>
      <w:ins w:id="93" w:author="Scheel, Kara" w:date="2024-07-15T19:07:00Z" w16du:dateUtc="2024-07-16T01:07:00Z">
        <w:r w:rsidR="00D63E63">
          <w:rPr>
            <w:kern w:val="0"/>
            <w14:ligatures w14:val="none"/>
          </w:rPr>
          <w:t xml:space="preserve"> mix of</w:t>
        </w:r>
      </w:ins>
      <w:del w:id="94" w:author="Scheel, Kara" w:date="2024-07-15T19:07:00Z" w16du:dateUtc="2024-07-16T01:07:00Z">
        <w:r w:rsidRPr="00260021" w:rsidDel="00D63E63">
          <w:rPr>
            <w:kern w:val="0"/>
            <w14:ligatures w14:val="none"/>
          </w:rPr>
          <w:delText xml:space="preserve"> amount of actual</w:delText>
        </w:r>
      </w:del>
      <w:r w:rsidRPr="00260021">
        <w:rPr>
          <w:kern w:val="0"/>
          <w14:ligatures w14:val="none"/>
        </w:rPr>
        <w:t xml:space="preserve"> wetland within </w:t>
      </w:r>
      <w:r w:rsidR="00ED7C12" w:rsidRPr="00260021">
        <w:rPr>
          <w:kern w:val="0"/>
          <w14:ligatures w14:val="none"/>
        </w:rPr>
        <w:t>those grasslands</w:t>
      </w:r>
      <w:commentRangeEnd w:id="91"/>
      <w:r w:rsidR="00A203B9">
        <w:rPr>
          <w:rStyle w:val="CommentReference"/>
        </w:rPr>
        <w:commentReference w:id="91"/>
      </w:r>
      <w:commentRangeEnd w:id="92"/>
      <w:r w:rsidR="00D63E63">
        <w:rPr>
          <w:rStyle w:val="CommentReference"/>
        </w:rPr>
        <w:commentReference w:id="92"/>
      </w:r>
      <w:r w:rsidRPr="00260021">
        <w:rPr>
          <w:kern w:val="0"/>
          <w14:ligatures w14:val="none"/>
        </w:rPr>
        <w:t xml:space="preserve">.  </w:t>
      </w:r>
      <w:r w:rsidRPr="00A203B9">
        <w:rPr>
          <w:kern w:val="0"/>
          <w14:ligatures w14:val="none"/>
        </w:rPr>
        <w:t>These remanent grasslands and wetlands are an integral part of the ecology of the AHR and should remain protected as part of the suite of PRRIP lands</w:t>
      </w:r>
      <w:ins w:id="95" w:author="Scheel, Kara" w:date="2024-07-10T10:20:00Z" w16du:dateUtc="2024-07-10T16:20:00Z">
        <w:r w:rsidR="00C72EDF" w:rsidRPr="00A203B9">
          <w:rPr>
            <w:kern w:val="0"/>
            <w14:ligatures w14:val="none"/>
          </w:rPr>
          <w:t>.</w:t>
        </w:r>
      </w:ins>
      <w:del w:id="96" w:author="Scheel, Kara" w:date="2024-07-10T10:20:00Z" w16du:dateUtc="2024-07-10T16:20:00Z">
        <w:r w:rsidRPr="00A203B9" w:rsidDel="00C72EDF">
          <w:rPr>
            <w:kern w:val="0"/>
            <w14:ligatures w14:val="none"/>
          </w:rPr>
          <w:delText xml:space="preserve"> but</w:delText>
        </w:r>
      </w:del>
      <w:r w:rsidRPr="00A203B9">
        <w:rPr>
          <w:kern w:val="0"/>
          <w14:ligatures w14:val="none"/>
        </w:rPr>
        <w:t xml:space="preserve"> </w:t>
      </w:r>
      <w:del w:id="97" w:author="Scheel, Kara" w:date="2024-07-10T10:20:00Z" w16du:dateUtc="2024-07-10T16:20:00Z">
        <w:r w:rsidRPr="00A203B9" w:rsidDel="00C72EDF">
          <w:rPr>
            <w:kern w:val="0"/>
            <w14:ligatures w14:val="none"/>
          </w:rPr>
          <w:delText>b</w:delText>
        </w:r>
      </w:del>
      <w:ins w:id="98" w:author="Scheel, Kara" w:date="2024-07-10T10:20:00Z" w16du:dateUtc="2024-07-10T16:20:00Z">
        <w:r w:rsidR="00C72EDF" w:rsidRPr="00A203B9">
          <w:rPr>
            <w:kern w:val="0"/>
            <w14:ligatures w14:val="none"/>
          </w:rPr>
          <w:t>B</w:t>
        </w:r>
      </w:ins>
      <w:r w:rsidRPr="00A203B9">
        <w:rPr>
          <w:kern w:val="0"/>
          <w14:ligatures w14:val="none"/>
        </w:rPr>
        <w:t xml:space="preserve">y using </w:t>
      </w:r>
      <w:del w:id="99" w:author="Scheel, Kara" w:date="2024-07-15T19:08:00Z" w16du:dateUtc="2024-07-16T01:08:00Z">
        <w:r w:rsidRPr="00A203B9" w:rsidDel="00D63E63">
          <w:rPr>
            <w:kern w:val="0"/>
            <w14:ligatures w14:val="none"/>
          </w:rPr>
          <w:delText>nomenclature that is more consistent with</w:delText>
        </w:r>
      </w:del>
      <w:ins w:id="100" w:author="Scheel, Kara" w:date="2024-07-15T19:08:00Z" w16du:dateUtc="2024-07-16T01:08:00Z">
        <w:r w:rsidR="00D63E63">
          <w:rPr>
            <w:kern w:val="0"/>
            <w14:ligatures w14:val="none"/>
          </w:rPr>
          <w:t>commonly</w:t>
        </w:r>
      </w:ins>
      <w:r w:rsidRPr="00A203B9">
        <w:rPr>
          <w:kern w:val="0"/>
          <w14:ligatures w14:val="none"/>
        </w:rPr>
        <w:t xml:space="preserve"> accepted definitions of grasslands and wetland we can recognize the variation seen in the natural hydrology of the sites and develop individual management options to optimize</w:t>
      </w:r>
      <w:r w:rsidR="006F4037" w:rsidRPr="00A203B9">
        <w:rPr>
          <w:kern w:val="0"/>
          <w14:ligatures w14:val="none"/>
        </w:rPr>
        <w:t xml:space="preserve"> the</w:t>
      </w:r>
      <w:r w:rsidRPr="00A203B9">
        <w:rPr>
          <w:kern w:val="0"/>
          <w14:ligatures w14:val="none"/>
        </w:rPr>
        <w:t xml:space="preserve"> value of each parcel.</w:t>
      </w:r>
      <w:r w:rsidRPr="00260021">
        <w:rPr>
          <w:kern w:val="0"/>
          <w14:ligatures w14:val="none"/>
        </w:rPr>
        <w:t xml:space="preserve">  </w:t>
      </w:r>
    </w:p>
    <w:p w14:paraId="3C9CE891" w14:textId="1F9537EC" w:rsidR="00531769" w:rsidRDefault="00531769" w:rsidP="00531769">
      <w:pPr>
        <w:rPr>
          <w:kern w:val="0"/>
          <w14:ligatures w14:val="none"/>
        </w:rPr>
      </w:pPr>
      <w:r w:rsidRPr="00260021">
        <w:rPr>
          <w:kern w:val="0"/>
          <w14:ligatures w14:val="none"/>
        </w:rPr>
        <w:t xml:space="preserve">Further, we recommend these changes not impact previous, current, or future land holding of PRRIP grasslands based upon these accepted changes in terminology, consistent with the PRRIP’s overall land plan within the Program Document and the Extension Document.  Successful land acquisition and disposition have and should continue to be accomplished by evaluating each properties’ merits within the suite of the agreed upon PRRIP land goals (First Increment, Extension, or </w:t>
      </w:r>
      <w:r w:rsidR="006F4037">
        <w:rPr>
          <w:kern w:val="0"/>
          <w14:ligatures w14:val="none"/>
        </w:rPr>
        <w:t>beyond</w:t>
      </w:r>
      <w:r w:rsidRPr="00260021">
        <w:rPr>
          <w:kern w:val="0"/>
          <w14:ligatures w14:val="none"/>
        </w:rPr>
        <w:t>), on a tract-by-tract basis, within the overall negotiated PRRIP land plan goals.</w:t>
      </w:r>
    </w:p>
    <w:p w14:paraId="2011D864" w14:textId="7CD7BF8A" w:rsidR="00414E1B" w:rsidRPr="00260021" w:rsidRDefault="00414E1B" w:rsidP="00531769">
      <w:pPr>
        <w:rPr>
          <w:kern w:val="0"/>
          <w14:ligatures w14:val="none"/>
        </w:rPr>
      </w:pPr>
      <w:r>
        <w:rPr>
          <w:kern w:val="0"/>
          <w14:ligatures w14:val="none"/>
        </w:rPr>
        <w:t xml:space="preserve">Based upon </w:t>
      </w:r>
      <w:commentRangeStart w:id="101"/>
      <w:r>
        <w:rPr>
          <w:kern w:val="0"/>
          <w14:ligatures w14:val="none"/>
        </w:rPr>
        <w:t xml:space="preserve">the issues </w:t>
      </w:r>
      <w:del w:id="102" w:author="Scheel, Kara" w:date="2024-07-10T10:21:00Z" w16du:dateUtc="2024-07-10T16:21:00Z">
        <w:r w:rsidDel="00C72EDF">
          <w:rPr>
            <w:kern w:val="0"/>
            <w14:ligatures w14:val="none"/>
          </w:rPr>
          <w:delText xml:space="preserve">identifies </w:delText>
        </w:r>
      </w:del>
      <w:ins w:id="103" w:author="Scheel, Kara" w:date="2024-07-10T10:21:00Z" w16du:dateUtc="2024-07-10T16:21:00Z">
        <w:r w:rsidR="00C72EDF">
          <w:rPr>
            <w:kern w:val="0"/>
            <w14:ligatures w14:val="none"/>
          </w:rPr>
          <w:t xml:space="preserve">identified </w:t>
        </w:r>
      </w:ins>
      <w:commentRangeEnd w:id="101"/>
      <w:ins w:id="104" w:author="Scheel, Kara" w:date="2024-07-15T19:10:00Z" w16du:dateUtc="2024-07-16T01:10:00Z">
        <w:r w:rsidR="00D63E63">
          <w:rPr>
            <w:rStyle w:val="CommentReference"/>
          </w:rPr>
          <w:commentReference w:id="101"/>
        </w:r>
      </w:ins>
      <w:r>
        <w:rPr>
          <w:kern w:val="0"/>
          <w14:ligatures w14:val="none"/>
        </w:rPr>
        <w:t>herein</w:t>
      </w:r>
      <w:ins w:id="105" w:author="Scheel, Kara" w:date="2024-07-10T10:21:00Z" w16du:dateUtc="2024-07-10T16:21:00Z">
        <w:r w:rsidR="00C72EDF">
          <w:rPr>
            <w:kern w:val="0"/>
            <w14:ligatures w14:val="none"/>
          </w:rPr>
          <w:t>,</w:t>
        </w:r>
      </w:ins>
      <w:r>
        <w:rPr>
          <w:kern w:val="0"/>
          <w14:ligatures w14:val="none"/>
        </w:rPr>
        <w:t xml:space="preserve"> a grassland working group has developed the attached management </w:t>
      </w:r>
      <w:r w:rsidR="00130707">
        <w:rPr>
          <w:kern w:val="0"/>
          <w14:ligatures w14:val="none"/>
        </w:rPr>
        <w:t>guidelines</w:t>
      </w:r>
      <w:r>
        <w:rPr>
          <w:kern w:val="0"/>
          <w14:ligatures w14:val="none"/>
        </w:rPr>
        <w:t>.  It is recognized by the working group that implementing these recommendations will likely require more work on the part of the</w:t>
      </w:r>
      <w:r w:rsidR="00130707">
        <w:rPr>
          <w:kern w:val="0"/>
          <w14:ligatures w14:val="none"/>
        </w:rPr>
        <w:t xml:space="preserve"> TAC</w:t>
      </w:r>
      <w:ins w:id="106" w:author="Scheel, Kara" w:date="2024-07-15T19:11:00Z" w16du:dateUtc="2024-07-16T01:11:00Z">
        <w:r w:rsidR="00D63E63">
          <w:rPr>
            <w:kern w:val="0"/>
            <w14:ligatures w14:val="none"/>
          </w:rPr>
          <w:t>, LAC</w:t>
        </w:r>
      </w:ins>
      <w:r w:rsidR="00130707">
        <w:rPr>
          <w:kern w:val="0"/>
          <w14:ligatures w14:val="none"/>
        </w:rPr>
        <w:t xml:space="preserve"> </w:t>
      </w:r>
      <w:commentRangeStart w:id="107"/>
      <w:r w:rsidR="00130707">
        <w:rPr>
          <w:kern w:val="0"/>
          <w14:ligatures w14:val="none"/>
        </w:rPr>
        <w:t xml:space="preserve">and WAC </w:t>
      </w:r>
      <w:commentRangeEnd w:id="107"/>
      <w:r w:rsidR="00C72EDF">
        <w:rPr>
          <w:rStyle w:val="CommentReference"/>
        </w:rPr>
        <w:commentReference w:id="107"/>
      </w:r>
      <w:del w:id="108" w:author="Scheel, Kara" w:date="2024-07-15T19:11:00Z" w16du:dateUtc="2024-07-16T01:11:00Z">
        <w:r w:rsidR="00130707" w:rsidDel="00D63E63">
          <w:rPr>
            <w:kern w:val="0"/>
            <w14:ligatures w14:val="none"/>
          </w:rPr>
          <w:delText>that have interest</w:delText>
        </w:r>
      </w:del>
      <w:r w:rsidR="00130707">
        <w:rPr>
          <w:kern w:val="0"/>
          <w14:ligatures w14:val="none"/>
        </w:rPr>
        <w:t xml:space="preserve"> as well as</w:t>
      </w:r>
      <w:ins w:id="109" w:author="Scheel, Kara" w:date="2024-07-15T19:11:00Z" w16du:dateUtc="2024-07-16T01:11:00Z">
        <w:r w:rsidR="00D63E63">
          <w:rPr>
            <w:kern w:val="0"/>
            <w14:ligatures w14:val="none"/>
          </w:rPr>
          <w:t xml:space="preserve"> direction to</w:t>
        </w:r>
      </w:ins>
      <w:r w:rsidR="00130707">
        <w:rPr>
          <w:kern w:val="0"/>
          <w14:ligatures w14:val="none"/>
        </w:rPr>
        <w:t xml:space="preserve"> the EDO and Farm</w:t>
      </w:r>
      <w:r>
        <w:rPr>
          <w:kern w:val="0"/>
          <w14:ligatures w14:val="none"/>
        </w:rPr>
        <w:t xml:space="preserve"> manager to </w:t>
      </w:r>
      <w:r w:rsidR="00130707">
        <w:rPr>
          <w:kern w:val="0"/>
          <w14:ligatures w14:val="none"/>
        </w:rPr>
        <w:t xml:space="preserve">define a desirable grazing regime and </w:t>
      </w:r>
      <w:r>
        <w:rPr>
          <w:kern w:val="0"/>
          <w14:ligatures w14:val="none"/>
        </w:rPr>
        <w:t>find tenants</w:t>
      </w:r>
      <w:r w:rsidR="00130707">
        <w:rPr>
          <w:kern w:val="0"/>
          <w14:ligatures w14:val="none"/>
        </w:rPr>
        <w:t>.  It is also understood by this working group that the proposed changes</w:t>
      </w:r>
      <w:ins w:id="110" w:author="Scheel, Kara" w:date="2024-07-15T19:12:00Z" w16du:dateUtc="2024-07-16T01:12:00Z">
        <w:r w:rsidR="00D63E63">
          <w:rPr>
            <w:kern w:val="0"/>
            <w14:ligatures w14:val="none"/>
          </w:rPr>
          <w:t xml:space="preserve"> may?</w:t>
        </w:r>
      </w:ins>
      <w:del w:id="111" w:author="Scheel, Kara" w:date="2024-07-15T19:12:00Z" w16du:dateUtc="2024-07-16T01:12:00Z">
        <w:r w:rsidDel="00D63E63">
          <w:rPr>
            <w:kern w:val="0"/>
            <w14:ligatures w14:val="none"/>
          </w:rPr>
          <w:delText xml:space="preserve"> </w:delText>
        </w:r>
        <w:commentRangeStart w:id="112"/>
        <w:r w:rsidRPr="00BA70D3" w:rsidDel="00D63E63">
          <w:rPr>
            <w:kern w:val="0"/>
            <w14:ligatures w14:val="none"/>
          </w:rPr>
          <w:delText>will</w:delText>
        </w:r>
      </w:del>
      <w:r w:rsidRPr="00BA70D3">
        <w:rPr>
          <w:kern w:val="0"/>
          <w14:ligatures w14:val="none"/>
        </w:rPr>
        <w:t xml:space="preserve"> reduce income on most properties</w:t>
      </w:r>
      <w:commentRangeEnd w:id="112"/>
      <w:r w:rsidR="00BA70D3">
        <w:rPr>
          <w:rStyle w:val="CommentReference"/>
        </w:rPr>
        <w:commentReference w:id="112"/>
      </w:r>
      <w:r w:rsidR="0049692F">
        <w:rPr>
          <w:kern w:val="0"/>
          <w14:ligatures w14:val="none"/>
        </w:rPr>
        <w:t xml:space="preserve">, which has never been a targeted purpose, rather an ancillary benefit when compatible </w:t>
      </w:r>
      <w:r w:rsidR="008C6DAB">
        <w:rPr>
          <w:kern w:val="0"/>
          <w14:ligatures w14:val="none"/>
        </w:rPr>
        <w:t>with PRRIP’s goals</w:t>
      </w:r>
      <w:r>
        <w:rPr>
          <w:kern w:val="0"/>
          <w14:ligatures w14:val="none"/>
        </w:rPr>
        <w:t>.</w:t>
      </w:r>
    </w:p>
    <w:p w14:paraId="5B33E1CF" w14:textId="77777777" w:rsidR="00260021" w:rsidRDefault="00260021"/>
    <w:p w14:paraId="62EEA08E" w14:textId="77777777" w:rsidR="00531769" w:rsidRDefault="00531769"/>
    <w:p w14:paraId="14207AC5" w14:textId="77777777" w:rsidR="00047D01" w:rsidRDefault="00047D01"/>
    <w:p w14:paraId="769C2F4F" w14:textId="77777777" w:rsidR="00047D01" w:rsidRDefault="00047D01"/>
    <w:p w14:paraId="7324D2FA" w14:textId="77777777" w:rsidR="00047D01" w:rsidRDefault="00047D01"/>
    <w:p w14:paraId="1D07D7D1" w14:textId="77777777" w:rsidR="00047D01" w:rsidRDefault="00047D01"/>
    <w:p w14:paraId="066F5A2D" w14:textId="77777777" w:rsidR="00047D01" w:rsidRDefault="00047D01"/>
    <w:p w14:paraId="538250E3" w14:textId="77777777" w:rsidR="00047D01" w:rsidRDefault="00047D01"/>
    <w:p w14:paraId="54D10BCD" w14:textId="77777777" w:rsidR="00047D01" w:rsidRDefault="00047D01"/>
    <w:p w14:paraId="4F4CC587" w14:textId="77777777" w:rsidR="00047D01" w:rsidRDefault="00047D01"/>
    <w:p w14:paraId="4FA09C32" w14:textId="77777777" w:rsidR="00047D01" w:rsidRDefault="00047D01"/>
    <w:p w14:paraId="3ADDE86E" w14:textId="77777777" w:rsidR="00047D01" w:rsidRDefault="00047D01"/>
    <w:p w14:paraId="72C87386" w14:textId="77777777" w:rsidR="00047D01" w:rsidRDefault="00047D01"/>
    <w:p w14:paraId="1E2DFD47" w14:textId="77777777" w:rsidR="00047D01" w:rsidRDefault="00047D01"/>
    <w:p w14:paraId="31D48FD6" w14:textId="77777777" w:rsidR="00531769" w:rsidRDefault="00531769"/>
    <w:p w14:paraId="32706E79" w14:textId="77777777" w:rsidR="00531769" w:rsidRDefault="00531769"/>
    <w:p w14:paraId="228E934D" w14:textId="77777777" w:rsidR="00531769" w:rsidRDefault="00531769"/>
    <w:p w14:paraId="51F2B02A" w14:textId="3A8F1DE5" w:rsidR="00531769" w:rsidRPr="0034538C" w:rsidRDefault="008C6DAB">
      <w:pPr>
        <w:rPr>
          <w:b/>
          <w:bCs/>
        </w:rPr>
      </w:pPr>
      <w:commentRangeStart w:id="113"/>
      <w:r w:rsidRPr="0034538C">
        <w:rPr>
          <w:b/>
          <w:bCs/>
        </w:rPr>
        <w:t>ATTACHMENT A- GENERAL LAND MANAGEMENT FRAMEWORK FOR PRRIP WET MEADOW/GRASSLANDS</w:t>
      </w:r>
      <w:commentRangeEnd w:id="113"/>
      <w:r w:rsidR="00CC787C">
        <w:rPr>
          <w:rStyle w:val="CommentReference"/>
        </w:rPr>
        <w:commentReference w:id="113"/>
      </w:r>
    </w:p>
    <w:p w14:paraId="70914020" w14:textId="77777777" w:rsidR="00047D01" w:rsidRDefault="00047D01"/>
    <w:p w14:paraId="0A1BB80A" w14:textId="62C0F46B" w:rsidR="0050599A" w:rsidRDefault="002E69CE">
      <w:r>
        <w:t>The Program</w:t>
      </w:r>
      <w:ins w:id="114" w:author="Scheel, Kara" w:date="2024-07-10T10:26:00Z" w16du:dateUtc="2024-07-10T16:26:00Z">
        <w:r w:rsidR="00BA70D3">
          <w:t>’</w:t>
        </w:r>
      </w:ins>
      <w:r>
        <w:t xml:space="preserve">s current approach to grassland management is to provide short statured grasslands for cranes on 25% </w:t>
      </w:r>
      <w:del w:id="115" w:author="Scheel, Kara" w:date="2024-07-10T10:23:00Z" w16du:dateUtc="2024-07-10T16:23:00Z">
        <w:r w:rsidDel="00BA70D3">
          <w:delText xml:space="preserve"> </w:delText>
        </w:r>
      </w:del>
      <w:r>
        <w:t>of the area and 75% in heterogeneous structure for grassland breeding birds and other species achieved through a May-October grazing regime</w:t>
      </w:r>
      <w:r w:rsidR="00282DB4">
        <w:t xml:space="preserve">, with a 1 out of 4 </w:t>
      </w:r>
      <w:proofErr w:type="gramStart"/>
      <w:r w:rsidR="00282DB4">
        <w:t>year</w:t>
      </w:r>
      <w:proofErr w:type="gramEnd"/>
      <w:r w:rsidR="00282DB4">
        <w:t xml:space="preserve"> burn schedule</w:t>
      </w:r>
      <w:r>
        <w:t xml:space="preserve">.  Given the current knowledge of whooping crane use and the potential for numerous pollinator species to become listed </w:t>
      </w:r>
      <w:r w:rsidR="00870B8E">
        <w:t>under the Endangered Species Act</w:t>
      </w:r>
      <w:ins w:id="116" w:author="Scheel, Kara" w:date="2024-07-10T10:34:00Z" w16du:dateUtc="2024-07-10T16:34:00Z">
        <w:r w:rsidR="00061814">
          <w:t>,</w:t>
        </w:r>
      </w:ins>
      <w:r w:rsidR="00870B8E">
        <w:t xml:space="preserve"> </w:t>
      </w:r>
      <w:r>
        <w:t>t</w:t>
      </w:r>
      <w:r w:rsidR="006029AB">
        <w:t xml:space="preserve">he </w:t>
      </w:r>
      <w:r w:rsidR="008C6DAB">
        <w:t>G</w:t>
      </w:r>
      <w:r w:rsidR="006029AB">
        <w:t xml:space="preserve">rassland </w:t>
      </w:r>
      <w:r w:rsidR="008C6DAB">
        <w:t>W</w:t>
      </w:r>
      <w:r w:rsidR="006029AB">
        <w:t xml:space="preserve">orking </w:t>
      </w:r>
      <w:r w:rsidR="008C6DAB">
        <w:t>G</w:t>
      </w:r>
      <w:r w:rsidR="006029AB">
        <w:t xml:space="preserve">roup </w:t>
      </w:r>
      <w:r>
        <w:t xml:space="preserve">believes that current approach to season long grazing </w:t>
      </w:r>
      <w:r w:rsidR="00282DB4">
        <w:t xml:space="preserve">needs to </w:t>
      </w:r>
      <w:r>
        <w:t xml:space="preserve">be examined and </w:t>
      </w:r>
      <w:r w:rsidR="0050599A">
        <w:t xml:space="preserve">would like to see </w:t>
      </w:r>
      <w:r w:rsidR="00D362BD">
        <w:t xml:space="preserve">grazing actions </w:t>
      </w:r>
      <w:r w:rsidR="0050599A">
        <w:t>implemented that we believe will achieve the goals</w:t>
      </w:r>
      <w:r w:rsidR="00282DB4">
        <w:t xml:space="preserve"> listed below</w:t>
      </w:r>
      <w:r w:rsidR="0050599A">
        <w:t>:</w:t>
      </w:r>
    </w:p>
    <w:p w14:paraId="35C506DB" w14:textId="3602F076" w:rsidR="0050599A" w:rsidRDefault="006029AB">
      <w:r>
        <w:t xml:space="preserve">1) </w:t>
      </w:r>
      <w:r w:rsidR="0050599A">
        <w:t xml:space="preserve">Increase the relative abundance of warm season </w:t>
      </w:r>
      <w:r w:rsidR="00870B8E">
        <w:t xml:space="preserve">grass </w:t>
      </w:r>
      <w:r w:rsidR="0050599A">
        <w:t>species verses cool season grass species.</w:t>
      </w:r>
    </w:p>
    <w:p w14:paraId="6FB5CA45" w14:textId="235973A5" w:rsidR="00A035CF" w:rsidRDefault="0050599A">
      <w:r>
        <w:t>Management Action: -S</w:t>
      </w:r>
      <w:r w:rsidR="006029AB">
        <w:t xml:space="preserve">hift away from </w:t>
      </w:r>
      <w:r>
        <w:t>annual</w:t>
      </w:r>
      <w:r w:rsidR="009513C2">
        <w:t xml:space="preserve"> </w:t>
      </w:r>
      <w:r w:rsidR="00870B8E">
        <w:t>May-</w:t>
      </w:r>
      <w:r w:rsidR="00ED7C12">
        <w:t>October grazing</w:t>
      </w:r>
      <w:r w:rsidR="006029AB">
        <w:t xml:space="preserve"> toward early</w:t>
      </w:r>
      <w:r w:rsidR="009513C2">
        <w:t xml:space="preserve"> and</w:t>
      </w:r>
      <w:r w:rsidR="006029AB">
        <w:t xml:space="preserve"> late season grazing rotations </w:t>
      </w:r>
      <w:r>
        <w:t xml:space="preserve">which </w:t>
      </w:r>
      <w:r w:rsidR="006029AB">
        <w:t>should gradually promote and increase the proportion of warm season species while reducing cool season species.</w:t>
      </w:r>
    </w:p>
    <w:p w14:paraId="40098C6A" w14:textId="4B5FD232" w:rsidR="0050599A" w:rsidRDefault="00A035CF">
      <w:r>
        <w:t>2)</w:t>
      </w:r>
      <w:ins w:id="117" w:author="Scheel, Kara" w:date="2024-07-10T10:40:00Z" w16du:dateUtc="2024-07-10T16:40:00Z">
        <w:r w:rsidR="00061814">
          <w:t xml:space="preserve"> </w:t>
        </w:r>
      </w:ins>
      <w:r w:rsidR="0050599A">
        <w:t>An increasing trend in d</w:t>
      </w:r>
      <w:r>
        <w:t xml:space="preserve">iversity as measured by FQI- </w:t>
      </w:r>
    </w:p>
    <w:p w14:paraId="077A3EBC" w14:textId="0470BAF4" w:rsidR="006029AB" w:rsidRDefault="0050599A">
      <w:r>
        <w:t>Management Action:</w:t>
      </w:r>
      <w:r w:rsidR="00130707">
        <w:t xml:space="preserve"> </w:t>
      </w:r>
      <w:r>
        <w:t>A</w:t>
      </w:r>
      <w:r w:rsidR="00A035CF">
        <w:t>nnual management changes</w:t>
      </w:r>
      <w:r w:rsidR="00021C47">
        <w:t xml:space="preserve"> from the previous year</w:t>
      </w:r>
      <w:r w:rsidR="00A035CF">
        <w:t xml:space="preserve">, and elimination of multiple </w:t>
      </w:r>
      <w:r>
        <w:t xml:space="preserve">consecutive </w:t>
      </w:r>
      <w:r w:rsidR="00A035CF">
        <w:t>years with the same management should allow FQI to be maintained or increased.</w:t>
      </w:r>
      <w:r w:rsidR="006029AB">
        <w:t xml:space="preserve"> </w:t>
      </w:r>
    </w:p>
    <w:p w14:paraId="1F2E16C4" w14:textId="73C0E6F9" w:rsidR="0050599A" w:rsidRDefault="00A035CF" w:rsidP="00A035CF">
      <w:r>
        <w:t>3)</w:t>
      </w:r>
      <w:r w:rsidRPr="00A035CF">
        <w:t xml:space="preserve"> </w:t>
      </w:r>
      <w:r w:rsidR="0050599A">
        <w:t xml:space="preserve">Reduction of </w:t>
      </w:r>
      <w:r w:rsidR="00A04308">
        <w:t>Invasive/</w:t>
      </w:r>
      <w:r>
        <w:t xml:space="preserve">Exotic vs. Native </w:t>
      </w:r>
    </w:p>
    <w:p w14:paraId="6BC8CFCA" w14:textId="4A69D179" w:rsidR="00A035CF" w:rsidRDefault="0050599A" w:rsidP="00A035CF">
      <w:r>
        <w:t xml:space="preserve">Management </w:t>
      </w:r>
      <w:r w:rsidR="00130707">
        <w:t>Action: The</w:t>
      </w:r>
      <w:r w:rsidR="00A035CF">
        <w:t xml:space="preserve"> combination of continued targeted application of </w:t>
      </w:r>
      <w:r w:rsidR="0061515B">
        <w:t xml:space="preserve">herbicide on </w:t>
      </w:r>
      <w:r w:rsidR="00A035CF">
        <w:t>invasive species along with the formerly mentioned management strategies should discourage exotic species in place of natives</w:t>
      </w:r>
      <w:r w:rsidR="009513C2">
        <w:t>, though this problem will never go away completely</w:t>
      </w:r>
      <w:r w:rsidR="00A035CF">
        <w:t>.</w:t>
      </w:r>
    </w:p>
    <w:p w14:paraId="723ABFB4" w14:textId="0A9CD8FC" w:rsidR="0050599A" w:rsidRDefault="0050599A" w:rsidP="00A035CF">
      <w:r>
        <w:t>4) Increase availability of flowering plants.</w:t>
      </w:r>
    </w:p>
    <w:p w14:paraId="17588623" w14:textId="6592D82C" w:rsidR="009513C2" w:rsidRDefault="0050599A">
      <w:r>
        <w:t xml:space="preserve">Management Action:  Rest each grazing unit at least one year out </w:t>
      </w:r>
      <w:r w:rsidR="00D362BD">
        <w:t>of 4 or have 20</w:t>
      </w:r>
      <w:r w:rsidR="008C6DAB">
        <w:t>-25%</w:t>
      </w:r>
      <w:del w:id="118" w:author="Scheel, Kara" w:date="2024-07-10T10:42:00Z" w16du:dateUtc="2024-07-10T16:42:00Z">
        <w:r w:rsidR="00D362BD" w:rsidDel="00061814">
          <w:delText>%</w:delText>
        </w:r>
      </w:del>
      <w:r w:rsidR="00D362BD">
        <w:t xml:space="preserve"> of any parcel in rest at one time.</w:t>
      </w:r>
    </w:p>
    <w:p w14:paraId="13781AC2" w14:textId="77777777" w:rsidR="00ED7C12" w:rsidRDefault="00ED7C12"/>
    <w:p w14:paraId="7E028F29" w14:textId="01A74DB0" w:rsidR="00CA21F5" w:rsidRPr="0034538C" w:rsidRDefault="00CA21F5">
      <w:pPr>
        <w:rPr>
          <w:b/>
          <w:bCs/>
        </w:rPr>
      </w:pPr>
      <w:r w:rsidRPr="0034538C">
        <w:rPr>
          <w:b/>
          <w:bCs/>
        </w:rPr>
        <w:t xml:space="preserve">General </w:t>
      </w:r>
      <w:r w:rsidR="00493DE1" w:rsidRPr="0034538C">
        <w:rPr>
          <w:b/>
          <w:bCs/>
        </w:rPr>
        <w:t>Guidelines</w:t>
      </w:r>
      <w:r w:rsidR="00ED7C12" w:rsidRPr="0034538C">
        <w:rPr>
          <w:b/>
          <w:bCs/>
        </w:rPr>
        <w:t>:</w:t>
      </w:r>
    </w:p>
    <w:p w14:paraId="25A32970" w14:textId="51408AF0" w:rsidR="00493DE1" w:rsidRDefault="00493DE1" w:rsidP="00CC787C">
      <w:pPr>
        <w:pStyle w:val="ListParagraph"/>
        <w:numPr>
          <w:ilvl w:val="0"/>
          <w:numId w:val="1"/>
        </w:numPr>
        <w:pPrChange w:id="119" w:author="Scheel, Kara" w:date="2024-07-15T19:28:00Z" w16du:dateUtc="2024-07-16T01:28:00Z">
          <w:pPr/>
        </w:pPrChange>
      </w:pPr>
      <w:r>
        <w:t>When developing grazing plans</w:t>
      </w:r>
      <w:ins w:id="120" w:author="Scheel, Kara" w:date="2024-07-10T10:42:00Z" w16du:dateUtc="2024-07-10T16:42:00Z">
        <w:r w:rsidR="00061814">
          <w:t>,</w:t>
        </w:r>
      </w:ins>
      <w:r>
        <w:t xml:space="preserve"> all pastures on a property should be considered and a multi-year plan developed.  This will allow for renters to </w:t>
      </w:r>
      <w:proofErr w:type="gramStart"/>
      <w:r>
        <w:t>plan ahead</w:t>
      </w:r>
      <w:proofErr w:type="gramEnd"/>
      <w:r>
        <w:t>.</w:t>
      </w:r>
    </w:p>
    <w:p w14:paraId="3748F9DF" w14:textId="1B39B130" w:rsidR="00CA21F5" w:rsidRDefault="00A035CF" w:rsidP="00CC787C">
      <w:pPr>
        <w:pStyle w:val="ListParagraph"/>
        <w:numPr>
          <w:ilvl w:val="0"/>
          <w:numId w:val="1"/>
        </w:numPr>
        <w:pPrChange w:id="121" w:author="Scheel, Kara" w:date="2024-07-15T19:28:00Z" w16du:dateUtc="2024-07-16T01:28:00Z">
          <w:pPr/>
        </w:pPrChange>
      </w:pPr>
      <w:commentRangeStart w:id="122"/>
      <w:r>
        <w:lastRenderedPageBreak/>
        <w:t>M</w:t>
      </w:r>
      <w:r w:rsidR="00CA21F5">
        <w:t>anagement application</w:t>
      </w:r>
      <w:r w:rsidR="00002599">
        <w:t xml:space="preserve">, timing, and intensity </w:t>
      </w:r>
      <w:r>
        <w:t xml:space="preserve">shall not </w:t>
      </w:r>
      <w:r w:rsidR="00CA21F5">
        <w:t>be repeated in two consecutive years</w:t>
      </w:r>
      <w:r w:rsidR="00002599">
        <w:t xml:space="preserve"> (e.g. no heavy graze two years in a row</w:t>
      </w:r>
      <w:r w:rsidR="00493DE1">
        <w:t>)</w:t>
      </w:r>
      <w:ins w:id="123" w:author="Scheel, Kara" w:date="2024-07-15T19:27:00Z" w16du:dateUtc="2024-07-16T01:27:00Z">
        <w:r w:rsidR="00CC787C">
          <w:t>.</w:t>
        </w:r>
        <w:commentRangeEnd w:id="122"/>
        <w:r w:rsidR="00CC787C">
          <w:rPr>
            <w:rStyle w:val="CommentReference"/>
          </w:rPr>
          <w:commentReference w:id="122"/>
        </w:r>
      </w:ins>
    </w:p>
    <w:p w14:paraId="75ED8EBB" w14:textId="53738E28" w:rsidR="00CA21F5" w:rsidRDefault="00E84F79" w:rsidP="00CC787C">
      <w:pPr>
        <w:pStyle w:val="ListParagraph"/>
        <w:numPr>
          <w:ilvl w:val="0"/>
          <w:numId w:val="1"/>
        </w:numPr>
        <w:pPrChange w:id="124" w:author="Scheel, Kara" w:date="2024-07-15T19:28:00Z" w16du:dateUtc="2024-07-16T01:28:00Z">
          <w:pPr/>
        </w:pPrChange>
      </w:pPr>
      <w:r>
        <w:t>Intermediate s</w:t>
      </w:r>
      <w:r w:rsidR="00CA21F5">
        <w:t xml:space="preserve">eason long (May-September) grazing </w:t>
      </w:r>
      <w:r w:rsidR="006B12F8">
        <w:t xml:space="preserve">in any one unit </w:t>
      </w:r>
      <w:r w:rsidR="006029AB">
        <w:t xml:space="preserve">should </w:t>
      </w:r>
      <w:r>
        <w:t xml:space="preserve">not occur more than once every </w:t>
      </w:r>
      <w:commentRangeStart w:id="125"/>
      <w:r w:rsidR="00130707">
        <w:t>4/5</w:t>
      </w:r>
      <w:commentRangeEnd w:id="125"/>
      <w:r w:rsidR="00143DED">
        <w:rPr>
          <w:rStyle w:val="CommentReference"/>
        </w:rPr>
        <w:commentReference w:id="125"/>
      </w:r>
      <w:r w:rsidR="00130707">
        <w:t>-year</w:t>
      </w:r>
      <w:r>
        <w:t xml:space="preserve"> management cycle. </w:t>
      </w:r>
      <w:r w:rsidR="006029AB">
        <w:t xml:space="preserve"> </w:t>
      </w:r>
      <w:r>
        <w:t>Rotational grazing may be</w:t>
      </w:r>
      <w:r w:rsidR="00CA21F5">
        <w:t xml:space="preserve"> applied where rotational grazing infrastructure allows moving cattle to multiple units</w:t>
      </w:r>
      <w:r w:rsidR="006029AB">
        <w:t xml:space="preserve"> throughout the growing season.</w:t>
      </w:r>
      <w:r w:rsidR="006B12F8">
        <w:t xml:space="preserve">  Rotational grazing should rotate </w:t>
      </w:r>
      <w:r w:rsidR="001C41B8">
        <w:t>the grazing timeframe in any one unit every year</w:t>
      </w:r>
      <w:r>
        <w:t xml:space="preserve"> such that no unit is grazed at the same time in consecutive years</w:t>
      </w:r>
      <w:r w:rsidR="001C41B8">
        <w:t>.</w:t>
      </w:r>
      <w:r w:rsidR="008C6DAB">
        <w:t xml:space="preserve"> Where larger management units exist with perimeter fence, incorporation of single strand electric fence allowing multiple grazing units with rotation may be applied.</w:t>
      </w:r>
    </w:p>
    <w:p w14:paraId="0628DD50" w14:textId="07B298D5" w:rsidR="006029AB" w:rsidRDefault="00E84F79" w:rsidP="00CC787C">
      <w:pPr>
        <w:pStyle w:val="ListParagraph"/>
        <w:numPr>
          <w:ilvl w:val="0"/>
          <w:numId w:val="1"/>
        </w:numPr>
        <w:pPrChange w:id="126" w:author="Scheel, Kara" w:date="2024-07-15T19:28:00Z" w16du:dateUtc="2024-07-16T01:28:00Z">
          <w:pPr/>
        </w:pPrChange>
      </w:pPr>
      <w:r>
        <w:t>Haying should not occur on consecutive years.  Hay meadows without grazing infrastructure could be broken into ½ or 1/3 haying on a rotational annual basis</w:t>
      </w:r>
      <w:r w:rsidR="00002599">
        <w:t xml:space="preserve"> and intermixed with fire</w:t>
      </w:r>
      <w:r>
        <w:t xml:space="preserve">.  </w:t>
      </w:r>
      <w:r w:rsidR="00A34D26">
        <w:t xml:space="preserve">Haying twice in any </w:t>
      </w:r>
      <w:r w:rsidR="002C616F">
        <w:t>calendar year should not occur</w:t>
      </w:r>
      <w:r>
        <w:t xml:space="preserve"> and haying should occur </w:t>
      </w:r>
      <w:r w:rsidR="00002599">
        <w:t xml:space="preserve">prior to </w:t>
      </w:r>
      <w:r>
        <w:t>June 15</w:t>
      </w:r>
      <w:r w:rsidR="002C616F">
        <w:t xml:space="preserve">.  </w:t>
      </w:r>
    </w:p>
    <w:p w14:paraId="51C33CC9" w14:textId="485C0F29" w:rsidR="00330268" w:rsidRDefault="009513C2" w:rsidP="00CC787C">
      <w:pPr>
        <w:pStyle w:val="ListParagraph"/>
        <w:numPr>
          <w:ilvl w:val="0"/>
          <w:numId w:val="1"/>
        </w:numPr>
        <w:pPrChange w:id="127" w:author="Scheel, Kara" w:date="2024-07-15T19:28:00Z" w16du:dateUtc="2024-07-16T01:28:00Z">
          <w:pPr/>
        </w:pPrChange>
      </w:pPr>
      <w:r>
        <w:t>Rest should not occur more than 2 years consecutively.</w:t>
      </w:r>
      <w:r w:rsidR="008C6DAB">
        <w:t xml:space="preserve">  Flexibility </w:t>
      </w:r>
      <w:r w:rsidR="00832AF6">
        <w:t>should be applied to modify management on a given year if Rx could not be completed.</w:t>
      </w:r>
      <w:r>
        <w:t xml:space="preserve"> </w:t>
      </w:r>
    </w:p>
    <w:p w14:paraId="1A5829C6" w14:textId="4CB6D9AB" w:rsidR="00493DE1" w:rsidRDefault="00493DE1" w:rsidP="00CC787C">
      <w:pPr>
        <w:pStyle w:val="ListParagraph"/>
        <w:numPr>
          <w:ilvl w:val="0"/>
          <w:numId w:val="1"/>
        </w:numPr>
        <w:pPrChange w:id="128" w:author="Scheel, Kara" w:date="2024-07-15T19:28:00Z" w16du:dateUtc="2024-07-16T01:28:00Z">
          <w:pPr/>
        </w:pPrChange>
      </w:pPr>
      <w:r>
        <w:t xml:space="preserve">Stocking rates can and should be varied based upon desired </w:t>
      </w:r>
      <w:r w:rsidR="00ED7C12">
        <w:t>condition.</w:t>
      </w:r>
    </w:p>
    <w:p w14:paraId="537C9CBD" w14:textId="61BB98EA" w:rsidR="00870B8E" w:rsidRDefault="0010701B" w:rsidP="00CC787C">
      <w:pPr>
        <w:pStyle w:val="ListParagraph"/>
        <w:numPr>
          <w:ilvl w:val="0"/>
          <w:numId w:val="1"/>
        </w:numPr>
        <w:pPrChange w:id="129" w:author="Scheel, Kara" w:date="2024-07-15T19:28:00Z" w16du:dateUtc="2024-07-16T01:28:00Z">
          <w:pPr/>
        </w:pPrChange>
      </w:pPr>
      <w:r>
        <w:t xml:space="preserve">Areas that are dominated by </w:t>
      </w:r>
      <w:r w:rsidR="00130707">
        <w:t xml:space="preserve">undesirable species </w:t>
      </w:r>
      <w:r w:rsidR="00832AF6">
        <w:t>will</w:t>
      </w:r>
      <w:r>
        <w:t xml:space="preserve"> be evaluated for different management goals.   There has been multiple decades worth of different approaches to achieving the goals stated above with limited success</w:t>
      </w:r>
      <w:r w:rsidR="00E507FA">
        <w:t xml:space="preserve"> in those areas</w:t>
      </w:r>
      <w:r>
        <w:t>.</w:t>
      </w:r>
      <w:r w:rsidR="00832AF6">
        <w:t xml:space="preserve">  It is understood that not all grasslands will shift toward highly diverse native grassland communities.</w:t>
      </w:r>
    </w:p>
    <w:p w14:paraId="6C6FF1BA" w14:textId="77777777" w:rsidR="00260021" w:rsidRDefault="00260021"/>
    <w:p w14:paraId="6BFF70AD" w14:textId="77777777" w:rsidR="00260021" w:rsidRDefault="00260021" w:rsidP="00531769"/>
    <w:sectPr w:rsidR="0026002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 w:author="Scheel, Kara" w:date="2024-07-15T18:45:00Z" w:initials="KS">
    <w:p w14:paraId="19AE0379" w14:textId="77777777" w:rsidR="00EE489E" w:rsidRDefault="00EE489E" w:rsidP="00EE489E">
      <w:pPr>
        <w:pStyle w:val="CommentText"/>
      </w:pPr>
      <w:r>
        <w:rPr>
          <w:rStyle w:val="CommentReference"/>
        </w:rPr>
        <w:annotationRef/>
      </w:r>
      <w:r>
        <w:t>I think the use of “swales” is not a fair representation of the wetland complex(s) that the Program created because these wetlands were created using perimeter berms to hold/control water and really don’t fully mimic the naturally created swales that I believe most associate with “wet meadows” in the central Platte valley.</w:t>
      </w:r>
    </w:p>
  </w:comment>
  <w:comment w:id="7" w:author="Scheel, Kara" w:date="2024-07-11T07:42:00Z" w:initials="KS">
    <w:p w14:paraId="276FF1FC" w14:textId="490913FD" w:rsidR="00951396" w:rsidRDefault="00951396" w:rsidP="00951396">
      <w:pPr>
        <w:pStyle w:val="CommentText"/>
      </w:pPr>
      <w:r>
        <w:rPr>
          <w:rStyle w:val="CommentReference"/>
        </w:rPr>
        <w:annotationRef/>
      </w:r>
      <w:r>
        <w:t xml:space="preserve">The Ecotope article may have pointed to this, however, my understanding is that the WEST analysis, even when re-run with the Ecotope landcover data, still did not point to a selection for wetland (nor grasslands?). Certainly worth recognizing the differing conclusions, or deleting this sentence all together. </w:t>
      </w:r>
    </w:p>
  </w:comment>
  <w:comment w:id="22" w:author="Scheel, Kara" w:date="2024-07-15T19:17:00Z" w:initials="KS">
    <w:p w14:paraId="4F07A89E" w14:textId="77777777" w:rsidR="001A7679" w:rsidRDefault="001A7679" w:rsidP="001A7679">
      <w:pPr>
        <w:pStyle w:val="CommentText"/>
      </w:pPr>
      <w:r>
        <w:rPr>
          <w:rStyle w:val="CommentReference"/>
        </w:rPr>
        <w:annotationRef/>
      </w:r>
      <w:r>
        <w:t>Are current practices off the table? Could this be an outcome on some parcels?</w:t>
      </w:r>
    </w:p>
  </w:comment>
  <w:comment w:id="27" w:author="Scheel, Kara" w:date="2024-07-15T19:19:00Z" w:initials="KS">
    <w:p w14:paraId="3341A2F4" w14:textId="77777777" w:rsidR="001A7679" w:rsidRDefault="001A7679" w:rsidP="001A7679">
      <w:pPr>
        <w:pStyle w:val="CommentText"/>
      </w:pPr>
      <w:r>
        <w:rPr>
          <w:rStyle w:val="CommentReference"/>
        </w:rPr>
        <w:annotationRef/>
      </w:r>
      <w:r>
        <w:t>Consider editing to say something like… “there is a desire to manage lands for the highest and best use while not limiting the recovery of the targeted species”</w:t>
      </w:r>
    </w:p>
  </w:comment>
  <w:comment w:id="37" w:author="Scheel, Kara" w:date="2024-07-15T18:50:00Z" w:initials="KS">
    <w:p w14:paraId="7C43F097" w14:textId="2249849E" w:rsidR="00EE489E" w:rsidRDefault="00EE489E" w:rsidP="00EE489E">
      <w:pPr>
        <w:pStyle w:val="CommentText"/>
      </w:pPr>
      <w:r>
        <w:rPr>
          <w:rStyle w:val="CommentReference"/>
        </w:rPr>
        <w:annotationRef/>
      </w:r>
      <w:r>
        <w:t>By who specifically? Scientific community or others?</w:t>
      </w:r>
    </w:p>
  </w:comment>
  <w:comment w:id="64" w:author="Scheel, Kara" w:date="2024-07-15T19:01:00Z" w:initials="KS">
    <w:p w14:paraId="167F6E30" w14:textId="77777777" w:rsidR="00367E6E" w:rsidRDefault="00367E6E" w:rsidP="00367E6E">
      <w:pPr>
        <w:pStyle w:val="CommentText"/>
      </w:pPr>
      <w:r>
        <w:rPr>
          <w:rStyle w:val="CommentReference"/>
        </w:rPr>
        <w:annotationRef/>
      </w:r>
      <w:r>
        <w:t>What is this saying? Maybe it should say something along the lines of… “Therefore allowing EA releases to be utilized for purposes within the river channel?”</w:t>
      </w:r>
    </w:p>
  </w:comment>
  <w:comment w:id="66" w:author="Scheel, Kara" w:date="2024-07-11T08:12:00Z" w:initials="KS">
    <w:p w14:paraId="6488B410" w14:textId="71420BCB" w:rsidR="007A194E" w:rsidRDefault="007A194E" w:rsidP="007A194E">
      <w:pPr>
        <w:pStyle w:val="CommentText"/>
      </w:pPr>
      <w:r>
        <w:rPr>
          <w:rStyle w:val="CommentReference"/>
        </w:rPr>
        <w:annotationRef/>
      </w:r>
      <w:r>
        <w:t xml:space="preserve">Re-running the WEST analysis disproved the theory that differences in the conclusions between the WEST report and the Ecotope report were attributable to how wetlands/grasslands were delineated. </w:t>
      </w:r>
    </w:p>
  </w:comment>
  <w:comment w:id="78" w:author="Scheel, Kara" w:date="2024-07-11T08:15:00Z" w:initials="KS">
    <w:p w14:paraId="0BE7BEEE" w14:textId="77777777" w:rsidR="007A194E" w:rsidRDefault="007A194E" w:rsidP="007A194E">
      <w:pPr>
        <w:pStyle w:val="CommentText"/>
      </w:pPr>
      <w:r>
        <w:rPr>
          <w:rStyle w:val="CommentReference"/>
        </w:rPr>
        <w:annotationRef/>
      </w:r>
      <w:r>
        <w:t>Unclear on what this means</w:t>
      </w:r>
    </w:p>
  </w:comment>
  <w:comment w:id="83" w:author="Scheel, Kara" w:date="2024-07-15T19:06:00Z" w:initials="KS">
    <w:p w14:paraId="29C05807" w14:textId="77777777" w:rsidR="00D63E63" w:rsidRDefault="00D63E63" w:rsidP="00D63E63">
      <w:pPr>
        <w:pStyle w:val="CommentText"/>
      </w:pPr>
      <w:r>
        <w:rPr>
          <w:rStyle w:val="CommentReference"/>
        </w:rPr>
        <w:annotationRef/>
      </w:r>
      <w:r>
        <w:t>Has the TAC/Program identified what constitutes a “wet meadow parcel” within the Program land habitat complexes?</w:t>
      </w:r>
    </w:p>
  </w:comment>
  <w:comment w:id="91" w:author="Scheel, Kara" w:date="2024-07-11T08:17:00Z" w:initials="KS">
    <w:p w14:paraId="3B4821D5" w14:textId="17542631" w:rsidR="00A203B9" w:rsidRDefault="00A203B9" w:rsidP="00A203B9">
      <w:pPr>
        <w:pStyle w:val="CommentText"/>
      </w:pPr>
      <w:r>
        <w:rPr>
          <w:rStyle w:val="CommentReference"/>
        </w:rPr>
        <w:annotationRef/>
      </w:r>
      <w:r>
        <w:t>Is this hard to quantify?</w:t>
      </w:r>
    </w:p>
  </w:comment>
  <w:comment w:id="92" w:author="Scheel, Kara" w:date="2024-07-15T19:06:00Z" w:initials="KS">
    <w:p w14:paraId="59F75C22" w14:textId="77777777" w:rsidR="00D63E63" w:rsidRDefault="00D63E63" w:rsidP="00D63E63">
      <w:pPr>
        <w:pStyle w:val="CommentText"/>
      </w:pPr>
      <w:r>
        <w:rPr>
          <w:rStyle w:val="CommentReference"/>
        </w:rPr>
        <w:annotationRef/>
      </w:r>
      <w:r>
        <w:t xml:space="preserve">Also, seems difficult to separate/define the difference between “wetland” and “wet meadow”? </w:t>
      </w:r>
    </w:p>
  </w:comment>
  <w:comment w:id="101" w:author="Scheel, Kara" w:date="2024-07-15T19:10:00Z" w:initials="KS">
    <w:p w14:paraId="53EBB31D" w14:textId="77777777" w:rsidR="00D63E63" w:rsidRDefault="00D63E63" w:rsidP="00D63E63">
      <w:pPr>
        <w:pStyle w:val="CommentText"/>
      </w:pPr>
      <w:r>
        <w:rPr>
          <w:rStyle w:val="CommentReference"/>
        </w:rPr>
        <w:annotationRef/>
      </w:r>
      <w:r>
        <w:t>The GC may benefit from a clearer definition of what the issues are.</w:t>
      </w:r>
    </w:p>
  </w:comment>
  <w:comment w:id="107" w:author="Scheel, Kara" w:date="2024-07-10T10:22:00Z" w:initials="KS">
    <w:p w14:paraId="54A2750F" w14:textId="225A3FED" w:rsidR="00C72EDF" w:rsidRDefault="00C72EDF" w:rsidP="00C72EDF">
      <w:pPr>
        <w:pStyle w:val="CommentText"/>
      </w:pPr>
      <w:r>
        <w:rPr>
          <w:rStyle w:val="CommentReference"/>
        </w:rPr>
        <w:annotationRef/>
      </w:r>
      <w:r>
        <w:t>And LAC?</w:t>
      </w:r>
    </w:p>
  </w:comment>
  <w:comment w:id="112" w:author="Scheel, Kara" w:date="2024-07-10T10:26:00Z" w:initials="KS">
    <w:p w14:paraId="7C0E4091" w14:textId="77777777" w:rsidR="00BA70D3" w:rsidRDefault="00BA70D3" w:rsidP="00BA70D3">
      <w:pPr>
        <w:pStyle w:val="CommentText"/>
      </w:pPr>
      <w:r>
        <w:rPr>
          <w:rStyle w:val="CommentReference"/>
        </w:rPr>
        <w:annotationRef/>
      </w:r>
      <w:r>
        <w:t>In the TAC discussion, can we elaborate more on what this means in terms of broader program budget? Will this effect other activities? What is the amount of income we are generating?</w:t>
      </w:r>
    </w:p>
  </w:comment>
  <w:comment w:id="113" w:author="Scheel, Kara" w:date="2024-07-15T19:25:00Z" w:initials="KS">
    <w:p w14:paraId="02B9D7F1" w14:textId="77777777" w:rsidR="00CC787C" w:rsidRDefault="00CC787C" w:rsidP="00CC787C">
      <w:pPr>
        <w:pStyle w:val="CommentText"/>
      </w:pPr>
      <w:r>
        <w:rPr>
          <w:rStyle w:val="CommentReference"/>
        </w:rPr>
        <w:annotationRef/>
      </w:r>
      <w:r>
        <w:t>General comment on Attachment A</w:t>
      </w:r>
    </w:p>
    <w:p w14:paraId="2E9DE44F" w14:textId="77777777" w:rsidR="00CC787C" w:rsidRDefault="00CC787C" w:rsidP="00CC787C">
      <w:pPr>
        <w:pStyle w:val="CommentText"/>
      </w:pPr>
    </w:p>
    <w:p w14:paraId="7705A5EA" w14:textId="77777777" w:rsidR="00CC787C" w:rsidRDefault="00CC787C" w:rsidP="00CC787C">
      <w:pPr>
        <w:pStyle w:val="CommentText"/>
      </w:pPr>
      <w:r>
        <w:t>Nothing in here discusses wet meadows, and is instead a directive for grassland land management processes. Should these documents be bifurcated and address separately?</w:t>
      </w:r>
    </w:p>
  </w:comment>
  <w:comment w:id="122" w:author="Scheel, Kara" w:date="2024-07-15T19:27:00Z" w:initials="KS">
    <w:p w14:paraId="6594B67D" w14:textId="77777777" w:rsidR="00CC787C" w:rsidRDefault="00CC787C" w:rsidP="00CC787C">
      <w:pPr>
        <w:pStyle w:val="CommentText"/>
      </w:pPr>
      <w:r>
        <w:rPr>
          <w:rStyle w:val="CommentReference"/>
        </w:rPr>
        <w:annotationRef/>
      </w:r>
      <w:r>
        <w:t>Does this apply to all management actions?</w:t>
      </w:r>
    </w:p>
  </w:comment>
  <w:comment w:id="125" w:author="Scheel, Kara" w:date="2024-07-10T10:44:00Z" w:initials="KS">
    <w:p w14:paraId="34758C25" w14:textId="44A92CB8" w:rsidR="00143DED" w:rsidRDefault="00143DED" w:rsidP="00143DED">
      <w:pPr>
        <w:pStyle w:val="CommentText"/>
      </w:pPr>
      <w:r>
        <w:rPr>
          <w:rStyle w:val="CommentReference"/>
        </w:rPr>
        <w:annotationRef/>
      </w:r>
      <w:r>
        <w:t>4/5ths? Or 4 or 5 year?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9AE0379" w15:done="0"/>
  <w15:commentEx w15:paraId="276FF1FC" w15:done="0"/>
  <w15:commentEx w15:paraId="4F07A89E" w15:done="0"/>
  <w15:commentEx w15:paraId="3341A2F4" w15:done="0"/>
  <w15:commentEx w15:paraId="7C43F097" w15:done="0"/>
  <w15:commentEx w15:paraId="167F6E30" w15:done="0"/>
  <w15:commentEx w15:paraId="6488B410" w15:done="0"/>
  <w15:commentEx w15:paraId="0BE7BEEE" w15:done="0"/>
  <w15:commentEx w15:paraId="29C05807" w15:done="0"/>
  <w15:commentEx w15:paraId="3B4821D5" w15:done="0"/>
  <w15:commentEx w15:paraId="59F75C22" w15:paraIdParent="3B4821D5" w15:done="0"/>
  <w15:commentEx w15:paraId="53EBB31D" w15:done="0"/>
  <w15:commentEx w15:paraId="54A2750F" w15:done="0"/>
  <w15:commentEx w15:paraId="7C0E4091" w15:done="0"/>
  <w15:commentEx w15:paraId="7705A5EA" w15:done="0"/>
  <w15:commentEx w15:paraId="6594B67D" w15:done="0"/>
  <w15:commentEx w15:paraId="34758C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AA08A0D" w16cex:dateUtc="2024-07-16T00:45:00Z"/>
  <w16cex:commentExtensible w16cex:durableId="67D9D1F0" w16cex:dateUtc="2024-07-11T13:42:00Z"/>
  <w16cex:commentExtensible w16cex:durableId="2EDB4278" w16cex:dateUtc="2024-07-16T01:17:00Z"/>
  <w16cex:commentExtensible w16cex:durableId="6725514F" w16cex:dateUtc="2024-07-16T01:19:00Z"/>
  <w16cex:commentExtensible w16cex:durableId="47037751" w16cex:dateUtc="2024-07-16T00:50:00Z"/>
  <w16cex:commentExtensible w16cex:durableId="62320979" w16cex:dateUtc="2024-07-16T01:01:00Z"/>
  <w16cex:commentExtensible w16cex:durableId="294CB1C6" w16cex:dateUtc="2024-07-11T14:12:00Z"/>
  <w16cex:commentExtensible w16cex:durableId="5A357426" w16cex:dateUtc="2024-07-11T14:15:00Z"/>
  <w16cex:commentExtensible w16cex:durableId="2ABEACBA" w16cex:dateUtc="2024-07-16T01:06:00Z"/>
  <w16cex:commentExtensible w16cex:durableId="0B246F5D" w16cex:dateUtc="2024-07-11T14:17:00Z"/>
  <w16cex:commentExtensible w16cex:durableId="14CDCEDC" w16cex:dateUtc="2024-07-16T01:06:00Z"/>
  <w16cex:commentExtensible w16cex:durableId="182D95AC" w16cex:dateUtc="2024-07-16T01:10:00Z"/>
  <w16cex:commentExtensible w16cex:durableId="5A210493" w16cex:dateUtc="2024-07-10T16:22:00Z"/>
  <w16cex:commentExtensible w16cex:durableId="03E1D2ED" w16cex:dateUtc="2024-07-10T16:26:00Z"/>
  <w16cex:commentExtensible w16cex:durableId="445C97D9" w16cex:dateUtc="2024-07-16T01:25:00Z"/>
  <w16cex:commentExtensible w16cex:durableId="0B4CC111" w16cex:dateUtc="2024-07-16T01:27:00Z"/>
  <w16cex:commentExtensible w16cex:durableId="03FDA622" w16cex:dateUtc="2024-07-10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9AE0379" w16cid:durableId="0AA08A0D"/>
  <w16cid:commentId w16cid:paraId="276FF1FC" w16cid:durableId="67D9D1F0"/>
  <w16cid:commentId w16cid:paraId="4F07A89E" w16cid:durableId="2EDB4278"/>
  <w16cid:commentId w16cid:paraId="3341A2F4" w16cid:durableId="6725514F"/>
  <w16cid:commentId w16cid:paraId="7C43F097" w16cid:durableId="47037751"/>
  <w16cid:commentId w16cid:paraId="167F6E30" w16cid:durableId="62320979"/>
  <w16cid:commentId w16cid:paraId="6488B410" w16cid:durableId="294CB1C6"/>
  <w16cid:commentId w16cid:paraId="0BE7BEEE" w16cid:durableId="5A357426"/>
  <w16cid:commentId w16cid:paraId="29C05807" w16cid:durableId="2ABEACBA"/>
  <w16cid:commentId w16cid:paraId="3B4821D5" w16cid:durableId="0B246F5D"/>
  <w16cid:commentId w16cid:paraId="59F75C22" w16cid:durableId="14CDCEDC"/>
  <w16cid:commentId w16cid:paraId="53EBB31D" w16cid:durableId="182D95AC"/>
  <w16cid:commentId w16cid:paraId="54A2750F" w16cid:durableId="5A210493"/>
  <w16cid:commentId w16cid:paraId="7C0E4091" w16cid:durableId="03E1D2ED"/>
  <w16cid:commentId w16cid:paraId="7705A5EA" w16cid:durableId="445C97D9"/>
  <w16cid:commentId w16cid:paraId="6594B67D" w16cid:durableId="0B4CC111"/>
  <w16cid:commentId w16cid:paraId="34758C25" w16cid:durableId="03FDA6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3C5D7" w14:textId="77777777" w:rsidR="007D0DED" w:rsidRDefault="007D0DED" w:rsidP="00453AF5">
      <w:pPr>
        <w:spacing w:after="0" w:line="240" w:lineRule="auto"/>
      </w:pPr>
      <w:r>
        <w:separator/>
      </w:r>
    </w:p>
  </w:endnote>
  <w:endnote w:type="continuationSeparator" w:id="0">
    <w:p w14:paraId="6FBD9DA0" w14:textId="77777777" w:rsidR="007D0DED" w:rsidRDefault="007D0DED" w:rsidP="00453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1250A" w14:textId="77777777" w:rsidR="00453AF5" w:rsidRDefault="00453A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EF33B" w14:textId="77777777" w:rsidR="00453AF5" w:rsidRDefault="00453A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5C823" w14:textId="77777777" w:rsidR="00453AF5" w:rsidRDefault="00453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C57D3" w14:textId="77777777" w:rsidR="007D0DED" w:rsidRDefault="007D0DED" w:rsidP="00453AF5">
      <w:pPr>
        <w:spacing w:after="0" w:line="240" w:lineRule="auto"/>
      </w:pPr>
      <w:r>
        <w:separator/>
      </w:r>
    </w:p>
  </w:footnote>
  <w:footnote w:type="continuationSeparator" w:id="0">
    <w:p w14:paraId="0057763D" w14:textId="77777777" w:rsidR="007D0DED" w:rsidRDefault="007D0DED" w:rsidP="00453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FF9AC" w14:textId="77777777" w:rsidR="00453AF5" w:rsidRDefault="00453A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7462683"/>
      <w:docPartObj>
        <w:docPartGallery w:val="Watermarks"/>
        <w:docPartUnique/>
      </w:docPartObj>
    </w:sdtPr>
    <w:sdtContent>
      <w:p w14:paraId="2D56474C" w14:textId="4A2C8037" w:rsidR="00453AF5" w:rsidRDefault="00000000">
        <w:pPr>
          <w:pStyle w:val="Header"/>
        </w:pPr>
        <w:r>
          <w:rPr>
            <w:noProof/>
          </w:rPr>
          <w:pict w14:anchorId="5ADBC7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40DE7" w14:textId="77777777" w:rsidR="00453AF5" w:rsidRDefault="00453A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CC33DD"/>
    <w:multiLevelType w:val="hybridMultilevel"/>
    <w:tmpl w:val="E1B0A5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85298435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cheel, Kara">
    <w15:presenceInfo w15:providerId="AD" w15:userId="S::scheelk@dnr.state.co.us::52f5d860-ce1c-47c8-895c-378bd689c8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1F5"/>
    <w:rsid w:val="00002599"/>
    <w:rsid w:val="00011FAA"/>
    <w:rsid w:val="00021C47"/>
    <w:rsid w:val="00035A74"/>
    <w:rsid w:val="00047D01"/>
    <w:rsid w:val="00061814"/>
    <w:rsid w:val="000A096E"/>
    <w:rsid w:val="000A6464"/>
    <w:rsid w:val="0010701B"/>
    <w:rsid w:val="00130707"/>
    <w:rsid w:val="00143DED"/>
    <w:rsid w:val="001619AD"/>
    <w:rsid w:val="0016444C"/>
    <w:rsid w:val="001821EC"/>
    <w:rsid w:val="001A4807"/>
    <w:rsid w:val="001A7679"/>
    <w:rsid w:val="001C41B8"/>
    <w:rsid w:val="001D2A56"/>
    <w:rsid w:val="001F119A"/>
    <w:rsid w:val="00205A19"/>
    <w:rsid w:val="00222753"/>
    <w:rsid w:val="00251BBD"/>
    <w:rsid w:val="00260021"/>
    <w:rsid w:val="00282DB4"/>
    <w:rsid w:val="002A7298"/>
    <w:rsid w:val="002C0F8C"/>
    <w:rsid w:val="002C616F"/>
    <w:rsid w:val="002E69CE"/>
    <w:rsid w:val="00330268"/>
    <w:rsid w:val="003312A1"/>
    <w:rsid w:val="0034538C"/>
    <w:rsid w:val="00351719"/>
    <w:rsid w:val="00354C94"/>
    <w:rsid w:val="00367E6E"/>
    <w:rsid w:val="003A2D9A"/>
    <w:rsid w:val="003B7423"/>
    <w:rsid w:val="003E3811"/>
    <w:rsid w:val="00414E1B"/>
    <w:rsid w:val="00453AF5"/>
    <w:rsid w:val="00467846"/>
    <w:rsid w:val="00484E68"/>
    <w:rsid w:val="00493DE1"/>
    <w:rsid w:val="0049692F"/>
    <w:rsid w:val="0050599A"/>
    <w:rsid w:val="00531769"/>
    <w:rsid w:val="005714F9"/>
    <w:rsid w:val="00577703"/>
    <w:rsid w:val="00582113"/>
    <w:rsid w:val="006029AB"/>
    <w:rsid w:val="0061515B"/>
    <w:rsid w:val="0065074A"/>
    <w:rsid w:val="006930DE"/>
    <w:rsid w:val="006B12F8"/>
    <w:rsid w:val="006C4A84"/>
    <w:rsid w:val="006E2CA8"/>
    <w:rsid w:val="006F4037"/>
    <w:rsid w:val="00714FE9"/>
    <w:rsid w:val="00764932"/>
    <w:rsid w:val="00784B5F"/>
    <w:rsid w:val="007A194E"/>
    <w:rsid w:val="007B7841"/>
    <w:rsid w:val="007D0DED"/>
    <w:rsid w:val="008173CC"/>
    <w:rsid w:val="00832AF6"/>
    <w:rsid w:val="00870B8E"/>
    <w:rsid w:val="008819F3"/>
    <w:rsid w:val="00882002"/>
    <w:rsid w:val="008B5522"/>
    <w:rsid w:val="008C6DAB"/>
    <w:rsid w:val="00934D34"/>
    <w:rsid w:val="00951396"/>
    <w:rsid w:val="009513C2"/>
    <w:rsid w:val="009B7909"/>
    <w:rsid w:val="009F2BB9"/>
    <w:rsid w:val="00A00D8C"/>
    <w:rsid w:val="00A035CF"/>
    <w:rsid w:val="00A04308"/>
    <w:rsid w:val="00A203B9"/>
    <w:rsid w:val="00A34D26"/>
    <w:rsid w:val="00AC1A88"/>
    <w:rsid w:val="00AE6D07"/>
    <w:rsid w:val="00AF67A0"/>
    <w:rsid w:val="00B22EA5"/>
    <w:rsid w:val="00B64A04"/>
    <w:rsid w:val="00BA70D3"/>
    <w:rsid w:val="00C05E61"/>
    <w:rsid w:val="00C1102F"/>
    <w:rsid w:val="00C526B2"/>
    <w:rsid w:val="00C72EDF"/>
    <w:rsid w:val="00CA21F5"/>
    <w:rsid w:val="00CC787C"/>
    <w:rsid w:val="00D362BD"/>
    <w:rsid w:val="00D40447"/>
    <w:rsid w:val="00D4136D"/>
    <w:rsid w:val="00D63E63"/>
    <w:rsid w:val="00DA489E"/>
    <w:rsid w:val="00E0133B"/>
    <w:rsid w:val="00E1013E"/>
    <w:rsid w:val="00E3326A"/>
    <w:rsid w:val="00E46A06"/>
    <w:rsid w:val="00E507FA"/>
    <w:rsid w:val="00E84F79"/>
    <w:rsid w:val="00EC5689"/>
    <w:rsid w:val="00ED369E"/>
    <w:rsid w:val="00ED7C12"/>
    <w:rsid w:val="00EE489E"/>
    <w:rsid w:val="00F35925"/>
    <w:rsid w:val="00F40BA1"/>
    <w:rsid w:val="00F55A7A"/>
    <w:rsid w:val="00F71AD1"/>
    <w:rsid w:val="00F81934"/>
    <w:rsid w:val="00FC336E"/>
    <w:rsid w:val="00FD0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0954B"/>
  <w15:chartTrackingRefBased/>
  <w15:docId w15:val="{8A64E256-6A0B-430D-BBDE-98A60B7A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7423"/>
    <w:rPr>
      <w:sz w:val="16"/>
      <w:szCs w:val="16"/>
    </w:rPr>
  </w:style>
  <w:style w:type="paragraph" w:styleId="CommentText">
    <w:name w:val="annotation text"/>
    <w:basedOn w:val="Normal"/>
    <w:link w:val="CommentTextChar"/>
    <w:uiPriority w:val="99"/>
    <w:unhideWhenUsed/>
    <w:rsid w:val="003B7423"/>
    <w:pPr>
      <w:spacing w:line="240" w:lineRule="auto"/>
    </w:pPr>
    <w:rPr>
      <w:sz w:val="20"/>
      <w:szCs w:val="20"/>
    </w:rPr>
  </w:style>
  <w:style w:type="character" w:customStyle="1" w:styleId="CommentTextChar">
    <w:name w:val="Comment Text Char"/>
    <w:basedOn w:val="DefaultParagraphFont"/>
    <w:link w:val="CommentText"/>
    <w:uiPriority w:val="99"/>
    <w:rsid w:val="003B7423"/>
    <w:rPr>
      <w:sz w:val="20"/>
      <w:szCs w:val="20"/>
    </w:rPr>
  </w:style>
  <w:style w:type="paragraph" w:styleId="CommentSubject">
    <w:name w:val="annotation subject"/>
    <w:basedOn w:val="CommentText"/>
    <w:next w:val="CommentText"/>
    <w:link w:val="CommentSubjectChar"/>
    <w:uiPriority w:val="99"/>
    <w:semiHidden/>
    <w:unhideWhenUsed/>
    <w:rsid w:val="003B7423"/>
    <w:rPr>
      <w:b/>
      <w:bCs/>
    </w:rPr>
  </w:style>
  <w:style w:type="character" w:customStyle="1" w:styleId="CommentSubjectChar">
    <w:name w:val="Comment Subject Char"/>
    <w:basedOn w:val="CommentTextChar"/>
    <w:link w:val="CommentSubject"/>
    <w:uiPriority w:val="99"/>
    <w:semiHidden/>
    <w:rsid w:val="003B7423"/>
    <w:rPr>
      <w:b/>
      <w:bCs/>
      <w:sz w:val="20"/>
      <w:szCs w:val="20"/>
    </w:rPr>
  </w:style>
  <w:style w:type="paragraph" w:styleId="BalloonText">
    <w:name w:val="Balloon Text"/>
    <w:basedOn w:val="Normal"/>
    <w:link w:val="BalloonTextChar"/>
    <w:uiPriority w:val="99"/>
    <w:semiHidden/>
    <w:unhideWhenUsed/>
    <w:rsid w:val="003B74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423"/>
    <w:rPr>
      <w:rFonts w:ascii="Segoe UI" w:hAnsi="Segoe UI" w:cs="Segoe UI"/>
      <w:sz w:val="18"/>
      <w:szCs w:val="18"/>
    </w:rPr>
  </w:style>
  <w:style w:type="paragraph" w:styleId="Revision">
    <w:name w:val="Revision"/>
    <w:hidden/>
    <w:uiPriority w:val="99"/>
    <w:semiHidden/>
    <w:rsid w:val="0050599A"/>
    <w:pPr>
      <w:spacing w:after="0" w:line="240" w:lineRule="auto"/>
    </w:pPr>
  </w:style>
  <w:style w:type="paragraph" w:styleId="ListParagraph">
    <w:name w:val="List Paragraph"/>
    <w:basedOn w:val="Normal"/>
    <w:uiPriority w:val="34"/>
    <w:qFormat/>
    <w:rsid w:val="0050599A"/>
    <w:pPr>
      <w:ind w:left="720"/>
      <w:contextualSpacing/>
    </w:pPr>
  </w:style>
  <w:style w:type="paragraph" w:styleId="Header">
    <w:name w:val="header"/>
    <w:basedOn w:val="Normal"/>
    <w:link w:val="HeaderChar"/>
    <w:uiPriority w:val="99"/>
    <w:unhideWhenUsed/>
    <w:rsid w:val="00453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AF5"/>
  </w:style>
  <w:style w:type="paragraph" w:styleId="Footer">
    <w:name w:val="footer"/>
    <w:basedOn w:val="Normal"/>
    <w:link w:val="FooterChar"/>
    <w:uiPriority w:val="99"/>
    <w:unhideWhenUsed/>
    <w:rsid w:val="00453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5</Pages>
  <Words>1954</Words>
  <Characters>11143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Rabbe, Matt</dc:creator>
  <cp:keywords/>
  <dc:description/>
  <cp:lastModifiedBy>Scheel, Kara</cp:lastModifiedBy>
  <cp:revision>3</cp:revision>
  <dcterms:created xsi:type="dcterms:W3CDTF">2024-07-16T01:35:00Z</dcterms:created>
  <dcterms:modified xsi:type="dcterms:W3CDTF">2024-07-16T04:13:00Z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898e95-8be7-40a5-81cd-522a39568298_Enabled">
    <vt:lpwstr>true</vt:lpwstr>
  </property>
  <property fmtid="{D5CDD505-2E9C-101B-9397-08002B2CF9AE}" pid="3" name="MSIP_Label_49898e95-8be7-40a5-81cd-522a39568298_SetDate">
    <vt:lpwstr>2024-03-28T16:53:41Z</vt:lpwstr>
  </property>
  <property fmtid="{D5CDD505-2E9C-101B-9397-08002B2CF9AE}" pid="4" name="MSIP_Label_49898e95-8be7-40a5-81cd-522a39568298_Method">
    <vt:lpwstr>Standard</vt:lpwstr>
  </property>
  <property fmtid="{D5CDD505-2E9C-101B-9397-08002B2CF9AE}" pid="5" name="MSIP_Label_49898e95-8be7-40a5-81cd-522a39568298_Name">
    <vt:lpwstr>PUBLIC</vt:lpwstr>
  </property>
  <property fmtid="{D5CDD505-2E9C-101B-9397-08002B2CF9AE}" pid="6" name="MSIP_Label_49898e95-8be7-40a5-81cd-522a39568298_SiteId">
    <vt:lpwstr>4322468b-fb72-4bdc-9902-631a62884b61</vt:lpwstr>
  </property>
  <property fmtid="{D5CDD505-2E9C-101B-9397-08002B2CF9AE}" pid="7" name="MSIP_Label_49898e95-8be7-40a5-81cd-522a39568298_ActionId">
    <vt:lpwstr>fcd88fd9-26ca-400c-a589-3b13ae051569</vt:lpwstr>
  </property>
  <property fmtid="{D5CDD505-2E9C-101B-9397-08002B2CF9AE}" pid="8" name="MSIP_Label_49898e95-8be7-40a5-81cd-522a39568298_ContentBits">
    <vt:lpwstr>0</vt:lpwstr>
  </property>
</Properties>
</file>